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297" w:rsidRPr="00171B77" w:rsidRDefault="00CA2297" w:rsidP="00953F03">
      <w:pPr>
        <w:pStyle w:val="ConsPlusNormal"/>
        <w:ind w:left="5954" w:right="-1"/>
        <w:outlineLvl w:val="0"/>
      </w:pPr>
      <w:r w:rsidRPr="00171B77">
        <w:t>Приложение № 1</w:t>
      </w:r>
    </w:p>
    <w:p w:rsidR="00275F8D" w:rsidRPr="00171B77" w:rsidRDefault="00275F8D" w:rsidP="00953F03">
      <w:pPr>
        <w:pStyle w:val="ConsPlusNormal"/>
        <w:ind w:left="5954" w:right="-1"/>
      </w:pPr>
      <w:r w:rsidRPr="00171B77">
        <w:t>к Закону Санкт-Петербурга</w:t>
      </w:r>
    </w:p>
    <w:p w:rsidR="00275F8D" w:rsidRPr="00171B77" w:rsidRDefault="00CA2297" w:rsidP="00953F03">
      <w:pPr>
        <w:pStyle w:val="ConsPlusNormal"/>
        <w:ind w:left="5954" w:right="-1"/>
      </w:pPr>
      <w:r w:rsidRPr="00171B77">
        <w:t>«</w:t>
      </w:r>
      <w:r w:rsidR="00275F8D" w:rsidRPr="00171B77">
        <w:t xml:space="preserve">О </w:t>
      </w:r>
      <w:r w:rsidR="00CE6A66" w:rsidRPr="00171B77">
        <w:t xml:space="preserve">внесении изменений в Закон Санкт-Петербурга </w:t>
      </w:r>
      <w:r w:rsidR="00D35CB5" w:rsidRPr="00171B77">
        <w:br/>
      </w:r>
      <w:r w:rsidR="00CE6A66" w:rsidRPr="00171B77">
        <w:t xml:space="preserve">«О </w:t>
      </w:r>
      <w:r w:rsidR="00275F8D" w:rsidRPr="00171B77">
        <w:t>Территориальной программе</w:t>
      </w:r>
    </w:p>
    <w:p w:rsidR="00275F8D" w:rsidRPr="00171B77" w:rsidRDefault="00275F8D" w:rsidP="00953F03">
      <w:pPr>
        <w:pStyle w:val="ConsPlusNormal"/>
        <w:ind w:left="5954" w:right="-1"/>
      </w:pPr>
      <w:r w:rsidRPr="00171B77">
        <w:t>государственных гарантий</w:t>
      </w:r>
    </w:p>
    <w:p w:rsidR="00275F8D" w:rsidRPr="00171B77" w:rsidRDefault="00275F8D" w:rsidP="00953F03">
      <w:pPr>
        <w:pStyle w:val="ConsPlusNormal"/>
        <w:ind w:left="5954" w:right="-1"/>
      </w:pPr>
      <w:r w:rsidRPr="00171B77">
        <w:t>бесплатного оказания</w:t>
      </w:r>
    </w:p>
    <w:p w:rsidR="00275F8D" w:rsidRPr="00171B77" w:rsidRDefault="00275F8D" w:rsidP="00953F03">
      <w:pPr>
        <w:pStyle w:val="ConsPlusNormal"/>
        <w:ind w:left="5954" w:right="-1"/>
      </w:pPr>
      <w:r w:rsidRPr="00171B77">
        <w:t>гражданам медициной</w:t>
      </w:r>
    </w:p>
    <w:p w:rsidR="00275F8D" w:rsidRPr="00171B77" w:rsidRDefault="00275F8D" w:rsidP="00953F03">
      <w:pPr>
        <w:pStyle w:val="ConsPlusNormal"/>
        <w:ind w:left="5954" w:right="-1"/>
      </w:pPr>
      <w:r w:rsidRPr="00171B77">
        <w:t>помощи в Санкт-Петербурге</w:t>
      </w:r>
    </w:p>
    <w:p w:rsidR="00275F8D" w:rsidRPr="00171B77" w:rsidRDefault="00CA2297" w:rsidP="00953F03">
      <w:pPr>
        <w:pStyle w:val="ConsPlusNormal"/>
        <w:ind w:left="5954" w:right="-1"/>
      </w:pPr>
      <w:r w:rsidRPr="00171B77">
        <w:t>на 2025</w:t>
      </w:r>
      <w:r w:rsidR="00275F8D" w:rsidRPr="00171B77">
        <w:t xml:space="preserve"> год и </w:t>
      </w:r>
      <w:r w:rsidR="007C0CDB" w:rsidRPr="00171B77">
        <w:t xml:space="preserve">на </w:t>
      </w:r>
      <w:r w:rsidR="00275F8D" w:rsidRPr="00171B77">
        <w:t>плановый</w:t>
      </w:r>
    </w:p>
    <w:p w:rsidR="00275F8D" w:rsidRPr="00171B77" w:rsidRDefault="00CA2297" w:rsidP="00953F03">
      <w:pPr>
        <w:pStyle w:val="ConsPlusNormal"/>
        <w:ind w:left="5954" w:right="-1"/>
      </w:pPr>
      <w:r w:rsidRPr="00171B77">
        <w:t>период 2026 и 2027 годов»</w:t>
      </w:r>
    </w:p>
    <w:p w:rsidR="00275F8D" w:rsidRPr="00171B77" w:rsidRDefault="00275F8D" w:rsidP="00275F8D">
      <w:pPr>
        <w:pStyle w:val="ConsPlusNormal"/>
        <w:jc w:val="right"/>
      </w:pPr>
    </w:p>
    <w:p w:rsidR="00275F8D" w:rsidRPr="00171B77" w:rsidRDefault="00275F8D" w:rsidP="00275F8D">
      <w:pPr>
        <w:pStyle w:val="ConsPlusNormal"/>
        <w:jc w:val="right"/>
      </w:pPr>
    </w:p>
    <w:p w:rsidR="00CA2297" w:rsidRPr="00171B77" w:rsidRDefault="00CA2297" w:rsidP="00CA2297">
      <w:pPr>
        <w:pStyle w:val="ConsPlusTitle"/>
        <w:jc w:val="center"/>
      </w:pPr>
      <w:bookmarkStart w:id="0" w:name="P94"/>
      <w:bookmarkEnd w:id="0"/>
      <w:r w:rsidRPr="00171B77">
        <w:t>ТЕРРИТОРИАЛЬНАЯ ПРОГРАММА</w:t>
      </w:r>
    </w:p>
    <w:p w:rsidR="00CA2297" w:rsidRPr="00171B77" w:rsidRDefault="00CA2297" w:rsidP="00CA2297">
      <w:pPr>
        <w:pStyle w:val="ConsPlusTitle"/>
        <w:jc w:val="center"/>
      </w:pPr>
      <w:r w:rsidRPr="00171B77">
        <w:t>государственных гарантий бесплатного оказания гражданам</w:t>
      </w:r>
    </w:p>
    <w:p w:rsidR="00CA2297" w:rsidRPr="00171B77" w:rsidRDefault="00CA2297" w:rsidP="00CA2297">
      <w:pPr>
        <w:pStyle w:val="ConsPlusTitle"/>
        <w:jc w:val="center"/>
      </w:pPr>
      <w:r w:rsidRPr="00171B77">
        <w:t>медицинской помощи в Санкт-Петербурге на 2025 год</w:t>
      </w:r>
    </w:p>
    <w:p w:rsidR="00CA2297" w:rsidRPr="00171B77" w:rsidRDefault="00CA2297" w:rsidP="00CA2297">
      <w:pPr>
        <w:pStyle w:val="ConsPlusTitle"/>
        <w:jc w:val="center"/>
      </w:pPr>
      <w:r w:rsidRPr="00171B77">
        <w:t>и на плановый период 2026 и 2027 годов</w:t>
      </w:r>
    </w:p>
    <w:p w:rsidR="00275F8D" w:rsidRPr="00171B77" w:rsidRDefault="00275F8D" w:rsidP="00275F8D">
      <w:pPr>
        <w:pStyle w:val="ConsPlusNormal"/>
        <w:jc w:val="center"/>
      </w:pPr>
    </w:p>
    <w:p w:rsidR="00275F8D" w:rsidRPr="00171B77" w:rsidRDefault="00275F8D" w:rsidP="00275F8D">
      <w:pPr>
        <w:pStyle w:val="ConsPlusTitle"/>
        <w:jc w:val="center"/>
        <w:outlineLvl w:val="1"/>
      </w:pPr>
      <w:r w:rsidRPr="00171B77">
        <w:t>1. Общие положения</w:t>
      </w:r>
    </w:p>
    <w:p w:rsidR="00275F8D" w:rsidRPr="00171B77" w:rsidRDefault="00275F8D" w:rsidP="00275F8D">
      <w:pPr>
        <w:pStyle w:val="ConsPlusNormal"/>
        <w:ind w:firstLine="540"/>
        <w:jc w:val="both"/>
      </w:pPr>
    </w:p>
    <w:p w:rsidR="00275F8D" w:rsidRPr="00171B77" w:rsidRDefault="00275F8D" w:rsidP="00CA2297">
      <w:pPr>
        <w:pStyle w:val="ConsPlusNormal"/>
        <w:ind w:firstLine="539"/>
        <w:jc w:val="both"/>
      </w:pPr>
      <w:r w:rsidRPr="00171B77">
        <w:t xml:space="preserve">В соответствии с Федеральным </w:t>
      </w:r>
      <w:hyperlink r:id="rId8">
        <w:r w:rsidRPr="00171B77">
          <w:t>законом</w:t>
        </w:r>
      </w:hyperlink>
      <w:r w:rsidR="00CA2297" w:rsidRPr="00171B77">
        <w:t xml:space="preserve"> «</w:t>
      </w:r>
      <w:r w:rsidRPr="00171B77">
        <w:t>Об основах охраны здоровья</w:t>
      </w:r>
      <w:r w:rsidR="00CA2297" w:rsidRPr="00171B77">
        <w:t xml:space="preserve"> граждан </w:t>
      </w:r>
      <w:r w:rsidR="00907BD7" w:rsidRPr="00171B77">
        <w:br/>
      </w:r>
      <w:r w:rsidR="00CA2297" w:rsidRPr="00171B77">
        <w:t xml:space="preserve">в Российской Федерации» (далее </w:t>
      </w:r>
      <w:r w:rsidR="00236262" w:rsidRPr="00171B77">
        <w:t>–</w:t>
      </w:r>
      <w:r w:rsidR="00CA2297" w:rsidRPr="00171B77">
        <w:t xml:space="preserve"> Федеральный закон №</w:t>
      </w:r>
      <w:r w:rsidRPr="00171B77">
        <w:t xml:space="preserve"> 323-ФЗ) каждый имеет право </w:t>
      </w:r>
      <w:r w:rsidR="00907BD7" w:rsidRPr="00171B77">
        <w:br/>
      </w:r>
      <w:r w:rsidRPr="00171B77">
        <w:t xml:space="preserve">на медицинскую помощь в гарантированном объеме, оказываемую без взимания платы </w:t>
      </w:r>
      <w:r w:rsidR="00907BD7" w:rsidRPr="00171B77">
        <w:br/>
      </w:r>
      <w:r w:rsidRPr="00171B77">
        <w:t xml:space="preserve">в соответствии с </w:t>
      </w:r>
      <w:r w:rsidR="00236262" w:rsidRPr="00171B77">
        <w:t>п</w:t>
      </w:r>
      <w:r w:rsidRPr="00171B77">
        <w:t>рограммой государственных гарантий бесплатного оказания граж</w:t>
      </w:r>
      <w:r w:rsidR="00CA2297" w:rsidRPr="00171B77">
        <w:t xml:space="preserve">данам медицинской помощи </w:t>
      </w:r>
      <w:r w:rsidRPr="00171B77">
        <w:t xml:space="preserve">(далее </w:t>
      </w:r>
      <w:r w:rsidR="00236262" w:rsidRPr="00171B77">
        <w:t>–</w:t>
      </w:r>
      <w:r w:rsidRPr="00171B77">
        <w:t xml:space="preserve"> федеральная программа).</w:t>
      </w:r>
    </w:p>
    <w:p w:rsidR="00275F8D" w:rsidRPr="00171B77" w:rsidRDefault="00275F8D" w:rsidP="00F274BF">
      <w:pPr>
        <w:pStyle w:val="ConsPlusNormal"/>
        <w:ind w:firstLine="539"/>
        <w:jc w:val="both"/>
      </w:pPr>
      <w:r w:rsidRPr="00171B77">
        <w:t>Территориальная программа государственных гарантий бесплатного оказания гражданам медицинской п</w:t>
      </w:r>
      <w:r w:rsidR="00CA2297" w:rsidRPr="00171B77">
        <w:t>омощи в Санкт-Петербурге на 2025 год и на плановый период 2026 и 2027</w:t>
      </w:r>
      <w:r w:rsidRPr="00171B77">
        <w:t xml:space="preserve"> годов (далее </w:t>
      </w:r>
      <w:r w:rsidR="00236262" w:rsidRPr="00171B77">
        <w:t>–</w:t>
      </w:r>
      <w:r w:rsidRPr="00171B77">
        <w:t xml:space="preserve"> Территориальная программа) разработана в соответствии </w:t>
      </w:r>
      <w:r w:rsidR="00907BD7" w:rsidRPr="00171B77">
        <w:br/>
      </w:r>
      <w:r w:rsidRPr="00171B77">
        <w:t xml:space="preserve">со </w:t>
      </w:r>
      <w:hyperlink r:id="rId9">
        <w:r w:rsidRPr="00171B77">
          <w:t>статьями 16</w:t>
        </w:r>
      </w:hyperlink>
      <w:r w:rsidRPr="00171B77">
        <w:t xml:space="preserve"> и </w:t>
      </w:r>
      <w:hyperlink r:id="rId10">
        <w:r w:rsidRPr="00171B77">
          <w:t>81</w:t>
        </w:r>
      </w:hyperlink>
      <w:r w:rsidR="00CA2297" w:rsidRPr="00171B77">
        <w:t xml:space="preserve"> Федерального закона №</w:t>
      </w:r>
      <w:r w:rsidRPr="00171B77">
        <w:t xml:space="preserve"> 323-ФЗ, </w:t>
      </w:r>
      <w:hyperlink r:id="rId11">
        <w:r w:rsidRPr="00171B77">
          <w:t>статьей 36</w:t>
        </w:r>
      </w:hyperlink>
      <w:r w:rsidR="00CA2297" w:rsidRPr="00171B77">
        <w:t xml:space="preserve"> Федерального закона </w:t>
      </w:r>
      <w:r w:rsidR="00907BD7" w:rsidRPr="00171B77">
        <w:br/>
      </w:r>
      <w:r w:rsidR="00CA2297" w:rsidRPr="00171B77">
        <w:t>«</w:t>
      </w:r>
      <w:r w:rsidRPr="00171B77">
        <w:t>Об обязательном медицинском стр</w:t>
      </w:r>
      <w:r w:rsidR="00CA2297" w:rsidRPr="00171B77">
        <w:t>аховании в Российской Федерации»</w:t>
      </w:r>
      <w:r w:rsidR="00F274BF" w:rsidRPr="00171B77">
        <w:t xml:space="preserve">, </w:t>
      </w:r>
      <w:r w:rsidR="00F274BF" w:rsidRPr="00171B77">
        <w:rPr>
          <w:szCs w:val="24"/>
        </w:rPr>
        <w:t>П</w:t>
      </w:r>
      <w:r w:rsidR="00F274BF" w:rsidRPr="00171B77">
        <w:rPr>
          <w:szCs w:val="18"/>
        </w:rPr>
        <w:t xml:space="preserve">рограммой государственных гарантий бесплатного оказания гражданам медицинской помощи на 2025 год и на плановый период 2026 и 2027 годов», утвержденной постановлением </w:t>
      </w:r>
      <w:r w:rsidR="00F274BF" w:rsidRPr="00171B77">
        <w:rPr>
          <w:szCs w:val="24"/>
        </w:rPr>
        <w:t>Правительства Российской Федерации от 27.12.2024 № 1940 (далее – федеральная программа)</w:t>
      </w:r>
      <w:r w:rsidR="00F274BF" w:rsidRPr="00171B77">
        <w:t xml:space="preserve"> </w:t>
      </w:r>
      <w:r w:rsidRPr="00171B77">
        <w:t xml:space="preserve">в целях обеспечения бесплатного оказания медицинской помощи </w:t>
      </w:r>
      <w:r w:rsidR="00F274BF" w:rsidRPr="00171B77">
        <w:br/>
      </w:r>
      <w:r w:rsidRPr="00171B77">
        <w:t>в Санкт-Петербурге гражданам, имеющим право на бесплатное получение медицинской помощи в соответствии с законодательством Российской Федерации.</w:t>
      </w:r>
    </w:p>
    <w:p w:rsidR="00275F8D" w:rsidRPr="00171B77" w:rsidRDefault="00275F8D" w:rsidP="00CA2297">
      <w:pPr>
        <w:pStyle w:val="ConsPlusNormal"/>
        <w:ind w:firstLine="539"/>
        <w:jc w:val="both"/>
      </w:pPr>
      <w:r w:rsidRPr="00171B77">
        <w:t xml:space="preserve">Территориальная программа сформирована с учетом порядков оказания медицинской помощи, стандартов медицинской помощи, разработанных на основе клинических рекомендаций, а также с учетом особенностей половозрастного состава населения </w:t>
      </w:r>
      <w:r w:rsidR="00907BD7" w:rsidRPr="00171B77">
        <w:br/>
      </w:r>
      <w:r w:rsidRPr="00171B77">
        <w:t>Санкт-Петербурга, уровня и структуры заболеваемости населения Санкт-Петербурга, основанных на данных медицинской статистики.</w:t>
      </w:r>
    </w:p>
    <w:p w:rsidR="00275F8D" w:rsidRPr="00171B77" w:rsidRDefault="00275F8D" w:rsidP="00CA2297">
      <w:pPr>
        <w:pStyle w:val="ConsPlusNormal"/>
        <w:ind w:firstLine="539"/>
        <w:jc w:val="both"/>
      </w:pPr>
      <w:r w:rsidRPr="00171B77">
        <w:t>В условиях чрезвычайной ситуации и</w:t>
      </w:r>
      <w:r w:rsidR="00236262" w:rsidRPr="00171B77">
        <w:t xml:space="preserve"> </w:t>
      </w:r>
      <w:r w:rsidRPr="00171B77">
        <w:t>(или) при возникновении угрозы распространения заболеваний, представляющих опасность для окружающих, реализация базовой программы обязательного медицинского страхования (далее</w:t>
      </w:r>
      <w:r w:rsidR="00953F03" w:rsidRPr="00171B77">
        <w:t xml:space="preserve"> </w:t>
      </w:r>
      <w:r w:rsidR="00236262" w:rsidRPr="00171B77">
        <w:t>–</w:t>
      </w:r>
      <w:r w:rsidR="00953F03" w:rsidRPr="00171B77">
        <w:t xml:space="preserve"> </w:t>
      </w:r>
      <w:r w:rsidRPr="00171B77">
        <w:t>ОМС) осуществляется с учетом особенностей, установленных Правительством Российской Федерации.</w:t>
      </w:r>
    </w:p>
    <w:p w:rsidR="00275F8D" w:rsidRPr="00171B77" w:rsidRDefault="00275F8D" w:rsidP="00CA2297">
      <w:pPr>
        <w:pStyle w:val="ConsPlusNormal"/>
        <w:ind w:firstLine="539"/>
        <w:jc w:val="both"/>
      </w:pPr>
      <w:r w:rsidRPr="00171B77">
        <w:t>Территориальная программа включает:</w:t>
      </w:r>
    </w:p>
    <w:p w:rsidR="00275F8D" w:rsidRPr="00171B77" w:rsidRDefault="00275F8D" w:rsidP="00CA2297">
      <w:pPr>
        <w:pStyle w:val="ConsPlusNormal"/>
        <w:ind w:firstLine="539"/>
        <w:jc w:val="both"/>
      </w:pPr>
      <w:r w:rsidRPr="00171B77">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275F8D" w:rsidRPr="00171B77" w:rsidRDefault="00275F8D" w:rsidP="00CA2297">
      <w:pPr>
        <w:pStyle w:val="ConsPlusNormal"/>
        <w:ind w:firstLine="540"/>
        <w:jc w:val="both"/>
      </w:pPr>
      <w:r w:rsidRPr="00171B77">
        <w:t>территориальную программу ОМС, в том числе способы оплаты медицинской помощи в рамках Территориальной программы ОМС;</w:t>
      </w:r>
    </w:p>
    <w:p w:rsidR="00275F8D" w:rsidRPr="00171B77" w:rsidRDefault="00275F8D" w:rsidP="00CA2297">
      <w:pPr>
        <w:pStyle w:val="ConsPlusNormal"/>
        <w:ind w:firstLine="540"/>
        <w:jc w:val="both"/>
      </w:pPr>
      <w:r w:rsidRPr="00171B77">
        <w:lastRenderedPageBreak/>
        <w:t>перечень видов медицинской помощи и мероприятий, финансируемых за счет средств бюджета Санкт-Петербурга;</w:t>
      </w:r>
    </w:p>
    <w:p w:rsidR="00275F8D" w:rsidRPr="00171B77" w:rsidRDefault="00275F8D" w:rsidP="00CA2297">
      <w:pPr>
        <w:pStyle w:val="ConsPlusNormal"/>
        <w:ind w:firstLine="540"/>
        <w:jc w:val="both"/>
      </w:pPr>
      <w:r w:rsidRPr="00171B77">
        <w:t>порядок и условия предоставления медицинской помощи, в том числе:</w:t>
      </w:r>
    </w:p>
    <w:p w:rsidR="00275F8D" w:rsidRPr="00171B77" w:rsidRDefault="00275F8D" w:rsidP="00CA2297">
      <w:pPr>
        <w:pStyle w:val="ConsPlusNormal"/>
        <w:ind w:firstLine="540"/>
        <w:jc w:val="both"/>
      </w:pPr>
      <w:r w:rsidRPr="00171B77">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а также консультаций врачей-специалистов;</w:t>
      </w:r>
    </w:p>
    <w:p w:rsidR="00275F8D" w:rsidRPr="00171B77" w:rsidRDefault="00236262" w:rsidP="00CA2297">
      <w:pPr>
        <w:pStyle w:val="ConsPlusNormal"/>
        <w:ind w:firstLine="540"/>
        <w:jc w:val="both"/>
      </w:pPr>
      <w:r w:rsidRPr="00171B77">
        <w:t>условия реализации,</w:t>
      </w:r>
      <w:r w:rsidR="00275F8D" w:rsidRPr="00171B77">
        <w:t xml:space="preserve"> установленного законодательством Российской Федерации права на выбор врача, в том числе врача общей практики (семейного врача) и лечащего врача </w:t>
      </w:r>
      <w:r w:rsidR="00907BD7" w:rsidRPr="00171B77">
        <w:br/>
      </w:r>
      <w:r w:rsidR="00275F8D" w:rsidRPr="00171B77">
        <w:t>(с учетом согласия врача);</w:t>
      </w:r>
    </w:p>
    <w:p w:rsidR="00275F8D" w:rsidRPr="00171B77" w:rsidRDefault="00275F8D" w:rsidP="00D728CC">
      <w:pPr>
        <w:pStyle w:val="ConsPlusNormal"/>
        <w:ind w:firstLine="539"/>
        <w:jc w:val="both"/>
      </w:pPr>
      <w:r w:rsidRPr="00171B77">
        <w:t xml:space="preserve">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w:t>
      </w:r>
      <w:r w:rsidR="00907BD7" w:rsidRPr="00171B77">
        <w:br/>
      </w:r>
      <w:r w:rsidRPr="00171B77">
        <w:t>в медицинских организациях, находящихся на территории Санкт-Петербурга</w:t>
      </w:r>
      <w:r w:rsidR="00755F50" w:rsidRPr="00171B77">
        <w:t>, в том числе ветеранам боевых действий</w:t>
      </w:r>
      <w:r w:rsidRPr="00171B77">
        <w:t>;</w:t>
      </w:r>
    </w:p>
    <w:p w:rsidR="00275F8D" w:rsidRPr="00171B77" w:rsidRDefault="00275F8D" w:rsidP="00CA2297">
      <w:pPr>
        <w:pStyle w:val="ConsPlusNormal"/>
        <w:ind w:firstLine="540"/>
        <w:jc w:val="both"/>
      </w:pPr>
      <w:r w:rsidRPr="00171B77">
        <w:t xml:space="preserve">порядок обеспечения граждан лекарственными препаратами,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w:t>
      </w:r>
      <w:r w:rsidR="00907BD7" w:rsidRPr="00171B77">
        <w:br/>
      </w:r>
      <w:r w:rsidRPr="00171B77">
        <w:t xml:space="preserve">по назначению врача (за исключением лечебного питания, в том числе специализированных продуктов лечебного питания, по желанию пациента), а также донорской кровью </w:t>
      </w:r>
      <w:r w:rsidR="00907BD7" w:rsidRPr="00171B77">
        <w:br/>
      </w:r>
      <w:r w:rsidRPr="00171B77">
        <w:t>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w:t>
      </w:r>
    </w:p>
    <w:p w:rsidR="00275F8D" w:rsidRPr="00171B77" w:rsidRDefault="00275F8D" w:rsidP="00CA2297">
      <w:pPr>
        <w:pStyle w:val="ConsPlusNormal"/>
        <w:ind w:firstLine="540"/>
        <w:jc w:val="both"/>
      </w:pPr>
      <w:r w:rsidRPr="00171B77">
        <w:t xml:space="preserve">порядок обеспечения граждан, в том числе детей,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w:t>
      </w:r>
      <w:r w:rsidR="00907BD7" w:rsidRPr="00171B77">
        <w:br/>
      </w:r>
      <w:r w:rsidRPr="00171B77">
        <w:t>а также наркотическими лекарственными препаратами и психотропными лекарственными препаратами при посещениях на дому;</w:t>
      </w:r>
    </w:p>
    <w:p w:rsidR="00275F8D" w:rsidRPr="00171B77" w:rsidRDefault="00275F8D" w:rsidP="00CA2297">
      <w:pPr>
        <w:pStyle w:val="ConsPlusNormal"/>
        <w:ind w:firstLine="540"/>
        <w:jc w:val="both"/>
      </w:pPr>
      <w:r w:rsidRPr="00171B77">
        <w:t xml:space="preserve">порядок оказания медицинской помощи гражданам и их маршрутизации </w:t>
      </w:r>
      <w:r w:rsidR="00907BD7" w:rsidRPr="00171B77">
        <w:br/>
      </w:r>
      <w:r w:rsidRPr="00171B77">
        <w:t>при проведении медицинской реабилитации на всех этапах ее оказания;</w:t>
      </w:r>
    </w:p>
    <w:p w:rsidR="00275F8D" w:rsidRPr="00171B77" w:rsidRDefault="00275F8D" w:rsidP="00CA2297">
      <w:pPr>
        <w:pStyle w:val="ConsPlusNormal"/>
        <w:ind w:firstLine="540"/>
        <w:jc w:val="both"/>
      </w:pPr>
      <w:r w:rsidRPr="00171B77">
        <w:t xml:space="preserve">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w:t>
      </w:r>
      <w:r w:rsidR="00907BD7" w:rsidRPr="00171B77">
        <w:br/>
      </w:r>
      <w:r w:rsidRPr="00171B77">
        <w:t xml:space="preserve">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w:t>
      </w:r>
      <w:r w:rsidR="00907BD7" w:rsidRPr="00171B77">
        <w:br/>
      </w:r>
      <w:r w:rsidRPr="00171B77">
        <w:t xml:space="preserve">до достижения им возраста четырех лет, а с ребенком старше указанного </w:t>
      </w:r>
      <w:r w:rsidR="000444D3" w:rsidRPr="00171B77">
        <w:br/>
      </w:r>
      <w:r w:rsidRPr="00171B77">
        <w:t>возраста</w:t>
      </w:r>
      <w:r w:rsidR="000444D3" w:rsidRPr="00171B77">
        <w:t xml:space="preserve"> </w:t>
      </w:r>
      <w:r w:rsidR="00066121" w:rsidRPr="00171B77">
        <w:t>–</w:t>
      </w:r>
      <w:r w:rsidRPr="00171B77">
        <w:t xml:space="preserve"> при наличии медицинских показаний;</w:t>
      </w:r>
    </w:p>
    <w:p w:rsidR="00275F8D" w:rsidRPr="00171B77" w:rsidRDefault="00275F8D" w:rsidP="00CA2297">
      <w:pPr>
        <w:pStyle w:val="ConsPlusNormal"/>
        <w:ind w:firstLine="540"/>
        <w:jc w:val="both"/>
      </w:pPr>
      <w:r w:rsidRPr="00171B77">
        <w:t xml:space="preserve">условия размещения пациентов в маломестных палатах (боксах) по медицинским </w:t>
      </w:r>
      <w:r w:rsidR="00953F03" w:rsidRPr="00171B77">
        <w:br/>
      </w:r>
      <w:r w:rsidRPr="00171B77">
        <w:t>и</w:t>
      </w:r>
      <w:r w:rsidR="00953F03" w:rsidRPr="00171B77">
        <w:t xml:space="preserve"> </w:t>
      </w:r>
      <w:r w:rsidRPr="00171B77">
        <w:t xml:space="preserve">(или) эпидемиологическим показаниям, установленным Министерством здравоохранения Российской Федерации (далее </w:t>
      </w:r>
      <w:r w:rsidR="00424AA2" w:rsidRPr="00171B77">
        <w:t>–</w:t>
      </w:r>
      <w:r w:rsidRPr="00171B77">
        <w:t xml:space="preserve"> Минздрав России);</w:t>
      </w:r>
    </w:p>
    <w:p w:rsidR="00275F8D" w:rsidRPr="00171B77" w:rsidRDefault="00275F8D" w:rsidP="00CA2297">
      <w:pPr>
        <w:pStyle w:val="ConsPlusNormal"/>
        <w:ind w:firstLine="540"/>
        <w:jc w:val="both"/>
      </w:pPr>
      <w:r w:rsidRPr="00171B77">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w:t>
      </w:r>
      <w:r w:rsidR="007C3D00" w:rsidRPr="00171B77">
        <w:t>ой</w:t>
      </w:r>
      <w:r w:rsidRPr="00171B77">
        <w:t>, медицинск</w:t>
      </w:r>
      <w:r w:rsidR="007C3D00" w:rsidRPr="00171B77">
        <w:t>ой</w:t>
      </w:r>
      <w:r w:rsidRPr="00171B77">
        <w:t xml:space="preserve"> помощ</w:t>
      </w:r>
      <w:r w:rsidR="007C3D00" w:rsidRPr="00171B77">
        <w:t>и</w:t>
      </w:r>
      <w:r w:rsidRPr="00171B77">
        <w:t xml:space="preserve">, </w:t>
      </w:r>
      <w:r w:rsidR="007C3D00" w:rsidRPr="00171B77">
        <w:br/>
      </w:r>
      <w:r w:rsidRPr="00171B77">
        <w:t>а также медицинск</w:t>
      </w:r>
      <w:r w:rsidR="007C3D00" w:rsidRPr="00171B77">
        <w:t>ой</w:t>
      </w:r>
      <w:r w:rsidRPr="00171B77">
        <w:t xml:space="preserve"> реабилитаци</w:t>
      </w:r>
      <w:r w:rsidR="007C3D00" w:rsidRPr="00171B77">
        <w:t>и</w:t>
      </w:r>
      <w:r w:rsidRPr="00171B77">
        <w:t>;</w:t>
      </w:r>
    </w:p>
    <w:p w:rsidR="00275F8D" w:rsidRPr="00171B77" w:rsidRDefault="00275F8D" w:rsidP="00AE60D1">
      <w:pPr>
        <w:pStyle w:val="ConsPlusNormal"/>
        <w:ind w:firstLine="539"/>
        <w:jc w:val="both"/>
      </w:pPr>
      <w:r w:rsidRPr="00171B77">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w:t>
      </w:r>
      <w:r w:rsidR="00953F03" w:rsidRPr="00171B77">
        <w:t xml:space="preserve"> </w:t>
      </w:r>
      <w:r w:rsidR="00236262" w:rsidRPr="00171B77">
        <w:t>–</w:t>
      </w:r>
      <w:r w:rsidRPr="00171B77">
        <w:t xml:space="preserve"> </w:t>
      </w:r>
      <w:r w:rsidR="00953F03" w:rsidRPr="00171B77">
        <w:br/>
      </w:r>
      <w:r w:rsidRPr="00171B77">
        <w:t>при отсутствии возможности их проведения медицинской организацией, оказывающей медицинскую помощь пациенту;</w:t>
      </w:r>
    </w:p>
    <w:p w:rsidR="00275F8D" w:rsidRPr="00171B77" w:rsidRDefault="00275F8D" w:rsidP="00AE60D1">
      <w:pPr>
        <w:pStyle w:val="ConsPlusNormal"/>
        <w:ind w:firstLine="539"/>
        <w:jc w:val="both"/>
      </w:pPr>
      <w:r w:rsidRPr="00171B77">
        <w:t>условия и сроки диспансеризации для отдельных категорий населения, профилактических медицинских осмотров несовершеннолетних;</w:t>
      </w:r>
    </w:p>
    <w:p w:rsidR="00275F8D" w:rsidRPr="00171B77" w:rsidRDefault="00275F8D" w:rsidP="00CA2297">
      <w:pPr>
        <w:pStyle w:val="ConsPlusNormal"/>
        <w:ind w:firstLine="540"/>
        <w:jc w:val="both"/>
      </w:pPr>
      <w:r w:rsidRPr="00171B77">
        <w:t xml:space="preserve">порядок взаимодействия с референс-центрами Минздрава России, созданными в целях предупреждения распространения биологических угроз (опасностей), а также порядок взаимодействия с референс-центрами иммуногистохимических, патоморфологических </w:t>
      </w:r>
      <w:r w:rsidR="00424AA2" w:rsidRPr="00171B77">
        <w:br/>
      </w:r>
      <w:r w:rsidRPr="00171B77">
        <w:lastRenderedPageBreak/>
        <w:t xml:space="preserve">и лучевых методов исследований, функционирующими на базе медицинских организаций, подведомственных Минздраву России (далее </w:t>
      </w:r>
      <w:r w:rsidR="00424AA2" w:rsidRPr="00171B77">
        <w:t>–</w:t>
      </w:r>
      <w:r w:rsidRPr="00171B77">
        <w:t xml:space="preserve"> референс-центры);</w:t>
      </w:r>
    </w:p>
    <w:p w:rsidR="00275F8D" w:rsidRPr="00171B77" w:rsidRDefault="00275F8D" w:rsidP="00CA2297">
      <w:pPr>
        <w:pStyle w:val="ConsPlusNormal"/>
        <w:ind w:firstLine="540"/>
        <w:jc w:val="both"/>
      </w:pPr>
      <w:r w:rsidRPr="00171B77">
        <w:t xml:space="preserve">перечень мероприятий по профилактике заболеваний и формированию здорового образа жизни, включая меры по профилактике распространения ВИЧ-инфекции </w:t>
      </w:r>
      <w:r w:rsidR="00424AA2" w:rsidRPr="00171B77">
        <w:br/>
      </w:r>
      <w:r w:rsidRPr="00171B77">
        <w:t>и гепатита C;</w:t>
      </w:r>
    </w:p>
    <w:p w:rsidR="00275F8D" w:rsidRPr="00171B77" w:rsidRDefault="00275F8D" w:rsidP="00D82DE8">
      <w:pPr>
        <w:pStyle w:val="ConsPlusNormal"/>
        <w:ind w:firstLine="539"/>
        <w:jc w:val="both"/>
      </w:pPr>
      <w:r w:rsidRPr="00171B77">
        <w:t>целевые значения критериев доступности и качества медицинской помощи;</w:t>
      </w:r>
    </w:p>
    <w:p w:rsidR="00275F8D" w:rsidRPr="00171B77" w:rsidRDefault="00275F8D" w:rsidP="00D82DE8">
      <w:pPr>
        <w:pStyle w:val="ConsPlusNormal"/>
        <w:ind w:firstLine="539"/>
        <w:jc w:val="both"/>
      </w:pPr>
      <w:r w:rsidRPr="00171B77">
        <w:t>подушевые нормативы финансирования;</w:t>
      </w:r>
    </w:p>
    <w:p w:rsidR="00275F8D" w:rsidRPr="00171B77" w:rsidRDefault="00275F8D" w:rsidP="00D82DE8">
      <w:pPr>
        <w:pStyle w:val="ConsPlusNormal"/>
        <w:ind w:firstLine="539"/>
        <w:jc w:val="both"/>
      </w:pPr>
      <w:r w:rsidRPr="00171B77">
        <w:t>перечень медицинских организаций, участвующих в реализации Территориальной программы, в том числе Территориальной программы ОМС, и перечень медицинских организаций, проводящих профилактические медицинские осмотры и диспансеризацию,</w:t>
      </w:r>
      <w:r w:rsidR="00907BD7" w:rsidRPr="00171B77">
        <w:br/>
      </w:r>
      <w:r w:rsidRPr="00171B77">
        <w:t>в том числе угл</w:t>
      </w:r>
      <w:r w:rsidR="00D82DE8" w:rsidRPr="00171B77">
        <w:t>убленную диспансеризацию, в 2025</w:t>
      </w:r>
      <w:r w:rsidRPr="00171B77">
        <w:t xml:space="preserve"> году (приложение </w:t>
      </w:r>
      <w:r w:rsidR="00A826B2" w:rsidRPr="00171B77">
        <w:t xml:space="preserve">№ </w:t>
      </w:r>
      <w:r w:rsidRPr="00171B77">
        <w:t xml:space="preserve">1 </w:t>
      </w:r>
      <w:r w:rsidR="00424AA2" w:rsidRPr="00171B77">
        <w:br/>
      </w:r>
      <w:r w:rsidRPr="00171B77">
        <w:t>к Территориальной программе);</w:t>
      </w:r>
    </w:p>
    <w:p w:rsidR="00275F8D" w:rsidRPr="00171B77" w:rsidRDefault="00275F8D" w:rsidP="00D82DE8">
      <w:pPr>
        <w:pStyle w:val="ConsPlusNormal"/>
        <w:ind w:firstLine="539"/>
        <w:jc w:val="both"/>
      </w:pPr>
      <w:r w:rsidRPr="00171B77">
        <w:t xml:space="preserve">перечень лекарственных препаратов, отпускаемых населению в соответствии </w:t>
      </w:r>
      <w:r w:rsidR="00907BD7" w:rsidRPr="00171B77">
        <w:br/>
      </w:r>
      <w:r w:rsidRPr="00171B77">
        <w:t xml:space="preserve">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w:t>
      </w:r>
      <w:r w:rsidR="00907BD7" w:rsidRPr="00171B77">
        <w:br/>
      </w:r>
      <w:r w:rsidRPr="00171B77">
        <w:t xml:space="preserve">с 50-процентной скидкой (приложение </w:t>
      </w:r>
      <w:r w:rsidR="00740398" w:rsidRPr="00171B77">
        <w:t xml:space="preserve">№ </w:t>
      </w:r>
      <w:r w:rsidRPr="00171B77">
        <w:t>2 к Территориальной программе);</w:t>
      </w:r>
    </w:p>
    <w:p w:rsidR="00275F8D" w:rsidRPr="00171B77" w:rsidRDefault="00275F8D" w:rsidP="00D82DE8">
      <w:pPr>
        <w:pStyle w:val="ConsPlusNormal"/>
        <w:ind w:firstLine="539"/>
        <w:jc w:val="both"/>
      </w:pPr>
      <w:r w:rsidRPr="00171B77">
        <w:t>виды высокотехнологичной медицинской помощи, финан</w:t>
      </w:r>
      <w:r w:rsidR="00D728CC" w:rsidRPr="00171B77">
        <w:t>совое обеспечение которых в 2025</w:t>
      </w:r>
      <w:r w:rsidRPr="00171B77">
        <w:t xml:space="preserve"> году осуществляется за счет средств межбюджетного трансферта, предоставляемого из бюджета Санкт-Петербурга бюджету Территориального фонда обязательного медицинского страхования Санкт-Петербурга (далее </w:t>
      </w:r>
      <w:r w:rsidR="00424AA2" w:rsidRPr="00171B77">
        <w:t>–</w:t>
      </w:r>
      <w:r w:rsidRPr="00171B77">
        <w:t xml:space="preserve"> Территориальный фонд ОМС) </w:t>
      </w:r>
      <w:r w:rsidR="00907BD7" w:rsidRPr="00171B77">
        <w:br/>
      </w:r>
      <w:r w:rsidRPr="00171B77">
        <w:t xml:space="preserve">на финансовое обеспечение дополнительных видов и условий оказания медицинской помощи, не установленных базовой программой ОМС, утверждаемой постановлением Правительства Российской Федерации (приложение </w:t>
      </w:r>
      <w:r w:rsidR="00A826B2" w:rsidRPr="00171B77">
        <w:t xml:space="preserve">№ </w:t>
      </w:r>
      <w:r w:rsidRPr="00171B77">
        <w:t>3 к Территориальной программе);</w:t>
      </w:r>
    </w:p>
    <w:p w:rsidR="00275F8D" w:rsidRPr="00171B77" w:rsidRDefault="00275F8D" w:rsidP="00D82DE8">
      <w:pPr>
        <w:pStyle w:val="ConsPlusNormal"/>
        <w:ind w:firstLine="540"/>
        <w:jc w:val="both"/>
      </w:pPr>
      <w:r w:rsidRPr="00171B77">
        <w:t>перечень государственных учреждений здравоохранения</w:t>
      </w:r>
      <w:r w:rsidR="00424AA2" w:rsidRPr="00171B77">
        <w:t xml:space="preserve"> Санкт-Петербурга</w:t>
      </w:r>
      <w:r w:rsidRPr="00171B77">
        <w:t xml:space="preserve">, оказывающих высокотехнологичную медицинскую помощь за счет средств межбюджетного трансферта, предоставляемого из бюджета Санкт-Петербурга бюджету Территориального фонда ОМС на финансовое обеспечение дополнительных видов </w:t>
      </w:r>
      <w:r w:rsidR="00424AA2" w:rsidRPr="00171B77">
        <w:br/>
      </w:r>
      <w:r w:rsidRPr="00171B77">
        <w:t xml:space="preserve">и условий оказания медицинской помощи, не установленных базовой программой ОМС, утверждаемой постановлением Правительства Российской Федерации (приложение </w:t>
      </w:r>
      <w:r w:rsidR="00A826B2" w:rsidRPr="00171B77">
        <w:t xml:space="preserve">№ </w:t>
      </w:r>
      <w:r w:rsidRPr="00171B77">
        <w:t xml:space="preserve">4 </w:t>
      </w:r>
      <w:r w:rsidR="00424AA2" w:rsidRPr="00171B77">
        <w:br/>
      </w:r>
      <w:r w:rsidRPr="00171B77">
        <w:t>к Территориальной программе);</w:t>
      </w:r>
    </w:p>
    <w:p w:rsidR="00E06177" w:rsidRPr="00171B77" w:rsidRDefault="00275F8D" w:rsidP="00E06177">
      <w:pPr>
        <w:pStyle w:val="ConsPlusNormal"/>
        <w:ind w:firstLine="539"/>
        <w:jc w:val="both"/>
      </w:pPr>
      <w:r w:rsidRPr="00171B77">
        <w:t xml:space="preserve">объем медицинской помощи в амбулаторных условиях, оказываемой </w:t>
      </w:r>
      <w:r w:rsidR="00424AA2" w:rsidRPr="00171B77">
        <w:br/>
      </w:r>
      <w:r w:rsidRPr="00171B77">
        <w:t>с профилактическими и иными целями, на 1 жителя</w:t>
      </w:r>
      <w:r w:rsidR="00D82DE8" w:rsidRPr="00171B77">
        <w:t xml:space="preserve"> (1 застрахованное лицо) на 2025</w:t>
      </w:r>
      <w:r w:rsidRPr="00171B77">
        <w:t xml:space="preserve"> год (приложение </w:t>
      </w:r>
      <w:r w:rsidR="00740398" w:rsidRPr="00171B77">
        <w:t xml:space="preserve">№ </w:t>
      </w:r>
      <w:r w:rsidR="00AE60D1" w:rsidRPr="00171B77">
        <w:t>5 к Территориальной программе);</w:t>
      </w:r>
      <w:r w:rsidR="00E06177" w:rsidRPr="00171B77">
        <w:t xml:space="preserve"> </w:t>
      </w:r>
    </w:p>
    <w:p w:rsidR="00E06177" w:rsidRPr="00171B77" w:rsidRDefault="00E06177" w:rsidP="00A33870">
      <w:pPr>
        <w:pStyle w:val="ConsPlusNormal"/>
        <w:shd w:val="clear" w:color="auto" w:fill="FFFFFF" w:themeFill="background1"/>
        <w:ind w:firstLine="539"/>
        <w:jc w:val="both"/>
      </w:pPr>
      <w:r w:rsidRPr="00171B77">
        <w:t>нормативы объема</w:t>
      </w:r>
      <w:r w:rsidR="00424AA2" w:rsidRPr="00171B77">
        <w:t xml:space="preserve"> оказания</w:t>
      </w:r>
      <w:r w:rsidRPr="00171B77">
        <w:t xml:space="preserve"> медицинской помощи и нормативы финансовых затрат </w:t>
      </w:r>
      <w:r w:rsidR="00953F03" w:rsidRPr="00171B77">
        <w:br/>
      </w:r>
      <w:r w:rsidRPr="00171B77">
        <w:t>на единицу объема медицинской помощи (приложение № 6 к Территориальной программе);</w:t>
      </w:r>
    </w:p>
    <w:p w:rsidR="00AE60D1" w:rsidRPr="00171B77" w:rsidRDefault="00AE60D1" w:rsidP="00A33870">
      <w:pPr>
        <w:pStyle w:val="ConsPlusNormal"/>
        <w:shd w:val="clear" w:color="auto" w:fill="FFFFFF" w:themeFill="background1"/>
        <w:ind w:firstLine="539"/>
        <w:jc w:val="both"/>
      </w:pPr>
      <w:r w:rsidRPr="00171B77">
        <w:t>перечень государственных учреждений здравоохранения, уполномоченных проводить врачебные комиссии в целях принятия решений о назначении незарегистрированных лекарственных препаратов (</w:t>
      </w:r>
      <w:r w:rsidR="00E06177" w:rsidRPr="00171B77">
        <w:t>приложение № 7 к Территориальной программе</w:t>
      </w:r>
      <w:r w:rsidR="009A3A53" w:rsidRPr="00171B77">
        <w:t>);</w:t>
      </w:r>
    </w:p>
    <w:p w:rsidR="00315662" w:rsidRPr="00171B77" w:rsidRDefault="00315662" w:rsidP="00A33870">
      <w:pPr>
        <w:pStyle w:val="ConsPlusNormal"/>
        <w:shd w:val="clear" w:color="auto" w:fill="FFFFFF" w:themeFill="background1"/>
        <w:ind w:firstLine="539"/>
        <w:jc w:val="both"/>
      </w:pPr>
      <w:r w:rsidRPr="00171B77">
        <w:t>порядок предоставления медицинской помощи по всем видам ее оказания ветера</w:t>
      </w:r>
      <w:r w:rsidR="007C3D00" w:rsidRPr="00171B77">
        <w:t>нам боевых действий, принимавшим участие (содействовавшим</w:t>
      </w:r>
      <w:r w:rsidRPr="00171B77">
        <w:t xml:space="preserve"> выполнению задач) </w:t>
      </w:r>
      <w:r w:rsidR="009A3A53" w:rsidRPr="00171B77">
        <w:br/>
      </w:r>
      <w:r w:rsidRPr="00171B77">
        <w:t>в специальной военной операции, уволенным с военной службы (службы, работы) (приложение № 8 к Территориальной программе).</w:t>
      </w:r>
    </w:p>
    <w:p w:rsidR="00275F8D" w:rsidRPr="00171B77" w:rsidRDefault="00275F8D" w:rsidP="00D82DE8">
      <w:pPr>
        <w:pStyle w:val="ConsPlusNormal"/>
        <w:ind w:firstLine="540"/>
        <w:jc w:val="both"/>
      </w:pPr>
      <w:r w:rsidRPr="00171B77">
        <w:t>Финансирование Территориальной программы осуществляется за счет средств бюджета Санкт-Петербурга и средств бюджета Территориального фонда ОМС.</w:t>
      </w:r>
    </w:p>
    <w:p w:rsidR="00275F8D" w:rsidRPr="00171B77" w:rsidRDefault="00275F8D" w:rsidP="00D82DE8">
      <w:pPr>
        <w:pStyle w:val="ConsPlusNormal"/>
        <w:ind w:firstLine="540"/>
        <w:jc w:val="both"/>
      </w:pPr>
      <w:r w:rsidRPr="00171B77">
        <w:t xml:space="preserve">В соответствии с </w:t>
      </w:r>
      <w:hyperlink r:id="rId12">
        <w:r w:rsidRPr="00171B77">
          <w:t>частью 6 статьи 50</w:t>
        </w:r>
      </w:hyperlink>
      <w:r w:rsidRPr="00171B77">
        <w:t xml:space="preserve"> и </w:t>
      </w:r>
      <w:hyperlink r:id="rId13">
        <w:r w:rsidRPr="00171B77">
          <w:t>частью 1 статьи 80</w:t>
        </w:r>
      </w:hyperlink>
      <w:r w:rsidR="00D82DE8" w:rsidRPr="00171B77">
        <w:t xml:space="preserve"> Федерального закона </w:t>
      </w:r>
      <w:r w:rsidR="00D82DE8" w:rsidRPr="00171B77">
        <w:br/>
        <w:t>№</w:t>
      </w:r>
      <w:r w:rsidRPr="00171B77">
        <w:t xml:space="preserve"> 323-ФЗ в рамках Территориальной программы не оказывается медицинская помощь </w:t>
      </w:r>
      <w:r w:rsidR="00907BD7" w:rsidRPr="00171B77">
        <w:br/>
      </w:r>
      <w:r w:rsidRPr="00171B77">
        <w:t>в рамках клинической апробации и не применяются методы народной медицины.</w:t>
      </w:r>
    </w:p>
    <w:p w:rsidR="00275F8D" w:rsidRPr="00171B77" w:rsidRDefault="00275F8D" w:rsidP="00275F8D">
      <w:pPr>
        <w:pStyle w:val="ConsPlusNormal"/>
        <w:ind w:firstLine="540"/>
        <w:jc w:val="both"/>
      </w:pPr>
    </w:p>
    <w:p w:rsidR="00275F8D" w:rsidRPr="00171B77" w:rsidRDefault="00275F8D" w:rsidP="00275F8D">
      <w:pPr>
        <w:pStyle w:val="ConsPlusTitle"/>
        <w:jc w:val="center"/>
        <w:outlineLvl w:val="1"/>
      </w:pPr>
      <w:bookmarkStart w:id="1" w:name="P135"/>
      <w:bookmarkEnd w:id="1"/>
      <w:r w:rsidRPr="00171B77">
        <w:t>2. Перечень заболеваний и состояний, оказание медицинской</w:t>
      </w:r>
    </w:p>
    <w:p w:rsidR="00275F8D" w:rsidRPr="00171B77" w:rsidRDefault="00275F8D" w:rsidP="00275F8D">
      <w:pPr>
        <w:pStyle w:val="ConsPlusTitle"/>
        <w:jc w:val="center"/>
      </w:pPr>
      <w:r w:rsidRPr="00171B77">
        <w:t>помощи при которых осуществляется бесплатно, и категории</w:t>
      </w:r>
    </w:p>
    <w:p w:rsidR="00275F8D" w:rsidRPr="00171B77" w:rsidRDefault="00275F8D" w:rsidP="00275F8D">
      <w:pPr>
        <w:pStyle w:val="ConsPlusTitle"/>
        <w:jc w:val="center"/>
      </w:pPr>
      <w:r w:rsidRPr="00171B77">
        <w:lastRenderedPageBreak/>
        <w:t>граждан, оказание медицинской помощи которым</w:t>
      </w:r>
    </w:p>
    <w:p w:rsidR="00275F8D" w:rsidRPr="00171B77" w:rsidRDefault="00275F8D" w:rsidP="00275F8D">
      <w:pPr>
        <w:pStyle w:val="ConsPlusTitle"/>
        <w:jc w:val="center"/>
      </w:pPr>
      <w:r w:rsidRPr="00171B77">
        <w:t>осуществляется бесплатно</w:t>
      </w:r>
    </w:p>
    <w:p w:rsidR="00275F8D" w:rsidRPr="00171B77" w:rsidRDefault="00275F8D" w:rsidP="00275F8D">
      <w:pPr>
        <w:pStyle w:val="ConsPlusNormal"/>
        <w:ind w:firstLine="540"/>
        <w:jc w:val="both"/>
      </w:pPr>
    </w:p>
    <w:p w:rsidR="00275F8D" w:rsidRPr="00171B77" w:rsidRDefault="00275F8D" w:rsidP="00D82DE8">
      <w:pPr>
        <w:pStyle w:val="ConsPlusNormal"/>
        <w:ind w:firstLine="539"/>
        <w:jc w:val="both"/>
      </w:pPr>
      <w:r w:rsidRPr="00171B77">
        <w:t xml:space="preserve">Гражданин имеет право на бесплатное получение медицинской помощи </w:t>
      </w:r>
      <w:r w:rsidR="00907BD7" w:rsidRPr="00171B77">
        <w:br/>
      </w:r>
      <w:r w:rsidRPr="00171B77">
        <w:t>при следующих заболеваниях и состояниях:</w:t>
      </w:r>
    </w:p>
    <w:p w:rsidR="00275F8D" w:rsidRPr="00171B77" w:rsidRDefault="00275F8D" w:rsidP="00D82DE8">
      <w:pPr>
        <w:pStyle w:val="ConsPlusNormal"/>
        <w:ind w:firstLine="539"/>
        <w:jc w:val="both"/>
      </w:pPr>
      <w:r w:rsidRPr="00171B77">
        <w:t>инфекционные и паразитарные болезни;</w:t>
      </w:r>
    </w:p>
    <w:p w:rsidR="00275F8D" w:rsidRPr="00171B77" w:rsidRDefault="00275F8D" w:rsidP="00D82DE8">
      <w:pPr>
        <w:pStyle w:val="ConsPlusNormal"/>
        <w:ind w:firstLine="539"/>
        <w:jc w:val="both"/>
      </w:pPr>
      <w:r w:rsidRPr="00171B77">
        <w:t>новообразования;</w:t>
      </w:r>
    </w:p>
    <w:p w:rsidR="00275F8D" w:rsidRPr="00171B77" w:rsidRDefault="00275F8D" w:rsidP="00D82DE8">
      <w:pPr>
        <w:pStyle w:val="ConsPlusNormal"/>
        <w:ind w:firstLine="539"/>
        <w:jc w:val="both"/>
      </w:pPr>
      <w:r w:rsidRPr="00171B77">
        <w:t>болезни эндокринной системы;</w:t>
      </w:r>
    </w:p>
    <w:p w:rsidR="00275F8D" w:rsidRPr="00171B77" w:rsidRDefault="00275F8D" w:rsidP="00D82DE8">
      <w:pPr>
        <w:pStyle w:val="ConsPlusNormal"/>
        <w:ind w:firstLine="539"/>
        <w:jc w:val="both"/>
      </w:pPr>
      <w:r w:rsidRPr="00171B77">
        <w:t>расстройства питания и нарушения обмена веществ;</w:t>
      </w:r>
    </w:p>
    <w:p w:rsidR="00275F8D" w:rsidRPr="00171B77" w:rsidRDefault="00275F8D" w:rsidP="00D82DE8">
      <w:pPr>
        <w:pStyle w:val="ConsPlusNormal"/>
        <w:ind w:firstLine="539"/>
        <w:jc w:val="both"/>
      </w:pPr>
      <w:r w:rsidRPr="00171B77">
        <w:t>болезни нервной системы;</w:t>
      </w:r>
    </w:p>
    <w:p w:rsidR="00275F8D" w:rsidRPr="00171B77" w:rsidRDefault="00275F8D" w:rsidP="00D82DE8">
      <w:pPr>
        <w:pStyle w:val="ConsPlusNormal"/>
        <w:ind w:firstLine="539"/>
        <w:jc w:val="both"/>
      </w:pPr>
      <w:r w:rsidRPr="00171B77">
        <w:t>болезни крови, кроветворных органов;</w:t>
      </w:r>
    </w:p>
    <w:p w:rsidR="00275F8D" w:rsidRPr="00171B77" w:rsidRDefault="00275F8D" w:rsidP="00D82DE8">
      <w:pPr>
        <w:pStyle w:val="ConsPlusNormal"/>
        <w:ind w:firstLine="539"/>
        <w:jc w:val="both"/>
      </w:pPr>
      <w:r w:rsidRPr="00171B77">
        <w:t>отдельные нарушения, вовлекающие иммунный механизм;</w:t>
      </w:r>
    </w:p>
    <w:p w:rsidR="00275F8D" w:rsidRPr="00171B77" w:rsidRDefault="00275F8D" w:rsidP="00D82DE8">
      <w:pPr>
        <w:pStyle w:val="ConsPlusNormal"/>
        <w:ind w:firstLine="539"/>
        <w:jc w:val="both"/>
      </w:pPr>
      <w:r w:rsidRPr="00171B77">
        <w:t>болезни глаза и его придаточного аппарата;</w:t>
      </w:r>
    </w:p>
    <w:p w:rsidR="00275F8D" w:rsidRPr="00171B77" w:rsidRDefault="00275F8D" w:rsidP="00D82DE8">
      <w:pPr>
        <w:pStyle w:val="ConsPlusNormal"/>
        <w:ind w:firstLine="539"/>
        <w:jc w:val="both"/>
      </w:pPr>
      <w:r w:rsidRPr="00171B77">
        <w:t>болезни уха и сосцевидного отростка;</w:t>
      </w:r>
    </w:p>
    <w:p w:rsidR="00275F8D" w:rsidRPr="00171B77" w:rsidRDefault="00275F8D" w:rsidP="00D82DE8">
      <w:pPr>
        <w:pStyle w:val="ConsPlusNormal"/>
        <w:ind w:firstLine="539"/>
        <w:jc w:val="both"/>
      </w:pPr>
      <w:r w:rsidRPr="00171B77">
        <w:t>болезни системы кровообращения;</w:t>
      </w:r>
    </w:p>
    <w:p w:rsidR="00275F8D" w:rsidRPr="00171B77" w:rsidRDefault="00275F8D" w:rsidP="00D82DE8">
      <w:pPr>
        <w:pStyle w:val="ConsPlusNormal"/>
        <w:ind w:firstLine="539"/>
        <w:jc w:val="both"/>
      </w:pPr>
      <w:r w:rsidRPr="00171B77">
        <w:t>болезни органов дыхания;</w:t>
      </w:r>
    </w:p>
    <w:p w:rsidR="00275F8D" w:rsidRPr="00171B77" w:rsidRDefault="00275F8D" w:rsidP="00D82DE8">
      <w:pPr>
        <w:pStyle w:val="ConsPlusNormal"/>
        <w:ind w:firstLine="539"/>
        <w:jc w:val="both"/>
      </w:pPr>
      <w:r w:rsidRPr="00171B77">
        <w:t xml:space="preserve">болезни органов пищеварения, в том числе болезни полости рта, слюнных желез </w:t>
      </w:r>
      <w:r w:rsidR="00907BD7" w:rsidRPr="00171B77">
        <w:br/>
      </w:r>
      <w:r w:rsidRPr="00171B77">
        <w:t xml:space="preserve">и челюстей (в том числе зубопротезирование для отдельных категорий граждан </w:t>
      </w:r>
      <w:r w:rsidR="00907BD7" w:rsidRPr="00171B77">
        <w:br/>
      </w:r>
      <w:r w:rsidRPr="00171B77">
        <w:t xml:space="preserve">в соответствии с законодательством Санкт-Петербурга, ортодонтическая помощь детям </w:t>
      </w:r>
      <w:r w:rsidR="00907BD7" w:rsidRPr="00171B77">
        <w:br/>
      </w:r>
      <w:r w:rsidRPr="00171B77">
        <w:t>с применением съемной техники);</w:t>
      </w:r>
    </w:p>
    <w:p w:rsidR="00275F8D" w:rsidRPr="00171B77" w:rsidRDefault="00275F8D" w:rsidP="00D82DE8">
      <w:pPr>
        <w:pStyle w:val="ConsPlusNormal"/>
        <w:ind w:firstLine="539"/>
        <w:jc w:val="both"/>
      </w:pPr>
      <w:r w:rsidRPr="00171B77">
        <w:t>болезни мочеполовой системы;</w:t>
      </w:r>
    </w:p>
    <w:p w:rsidR="00275F8D" w:rsidRPr="00171B77" w:rsidRDefault="00275F8D" w:rsidP="00D82DE8">
      <w:pPr>
        <w:pStyle w:val="ConsPlusNormal"/>
        <w:ind w:firstLine="539"/>
        <w:jc w:val="both"/>
      </w:pPr>
      <w:r w:rsidRPr="00171B77">
        <w:t>болезни кожи и подкожной клетчатки;</w:t>
      </w:r>
    </w:p>
    <w:p w:rsidR="00275F8D" w:rsidRPr="00171B77" w:rsidRDefault="00275F8D" w:rsidP="00D82DE8">
      <w:pPr>
        <w:pStyle w:val="ConsPlusNormal"/>
        <w:ind w:firstLine="539"/>
        <w:jc w:val="both"/>
      </w:pPr>
      <w:r w:rsidRPr="00171B77">
        <w:t>болезни костно-мышечной системы и соединительной ткани;</w:t>
      </w:r>
    </w:p>
    <w:p w:rsidR="00275F8D" w:rsidRPr="00171B77" w:rsidRDefault="00275F8D" w:rsidP="00D82DE8">
      <w:pPr>
        <w:pStyle w:val="ConsPlusNormal"/>
        <w:ind w:firstLine="539"/>
        <w:jc w:val="both"/>
      </w:pPr>
      <w:r w:rsidRPr="00171B77">
        <w:t>травмы, отравления и некоторые другие последствия воздействия внешних причин;</w:t>
      </w:r>
    </w:p>
    <w:p w:rsidR="00275F8D" w:rsidRPr="00171B77" w:rsidRDefault="00275F8D" w:rsidP="00D82DE8">
      <w:pPr>
        <w:pStyle w:val="ConsPlusNormal"/>
        <w:ind w:firstLine="539"/>
        <w:jc w:val="both"/>
      </w:pPr>
      <w:r w:rsidRPr="00171B77">
        <w:t>врожденные аномалии (пороки развития);</w:t>
      </w:r>
    </w:p>
    <w:p w:rsidR="00275F8D" w:rsidRPr="00171B77" w:rsidRDefault="00275F8D" w:rsidP="00D82DE8">
      <w:pPr>
        <w:pStyle w:val="ConsPlusNormal"/>
        <w:ind w:firstLine="539"/>
        <w:jc w:val="both"/>
      </w:pPr>
      <w:r w:rsidRPr="00171B77">
        <w:t>деформации и хромосомные нарушения;</w:t>
      </w:r>
    </w:p>
    <w:p w:rsidR="00275F8D" w:rsidRPr="00171B77" w:rsidRDefault="00275F8D" w:rsidP="00D82DE8">
      <w:pPr>
        <w:pStyle w:val="ConsPlusNormal"/>
        <w:ind w:firstLine="539"/>
        <w:jc w:val="both"/>
      </w:pPr>
      <w:r w:rsidRPr="00171B77">
        <w:t>беременность, роды, послеродовой период и аборты;</w:t>
      </w:r>
    </w:p>
    <w:p w:rsidR="00275F8D" w:rsidRPr="00171B77" w:rsidRDefault="00275F8D" w:rsidP="00D82DE8">
      <w:pPr>
        <w:pStyle w:val="ConsPlusNormal"/>
        <w:ind w:firstLine="539"/>
        <w:jc w:val="both"/>
      </w:pPr>
      <w:r w:rsidRPr="00171B77">
        <w:t>отдельные состояния, возникающие у детей в перинатальный период;</w:t>
      </w:r>
    </w:p>
    <w:p w:rsidR="00275F8D" w:rsidRPr="00171B77" w:rsidRDefault="00275F8D" w:rsidP="00D82DE8">
      <w:pPr>
        <w:pStyle w:val="ConsPlusNormal"/>
        <w:ind w:firstLine="539"/>
        <w:jc w:val="both"/>
      </w:pPr>
      <w:r w:rsidRPr="00171B77">
        <w:t>психические расстройства и расстройства поведения;</w:t>
      </w:r>
    </w:p>
    <w:p w:rsidR="00275F8D" w:rsidRPr="00171B77" w:rsidRDefault="00275F8D" w:rsidP="00D82DE8">
      <w:pPr>
        <w:pStyle w:val="ConsPlusNormal"/>
        <w:ind w:firstLine="539"/>
        <w:jc w:val="both"/>
      </w:pPr>
      <w:r w:rsidRPr="00171B77">
        <w:t xml:space="preserve">симптомы, признаки и отклонения от нормы, не отнесенные к заболеваниям </w:t>
      </w:r>
      <w:r w:rsidR="00907BD7" w:rsidRPr="00171B77">
        <w:br/>
      </w:r>
      <w:r w:rsidRPr="00171B77">
        <w:t>и состояниям.</w:t>
      </w:r>
    </w:p>
    <w:p w:rsidR="00275F8D" w:rsidRPr="00171B77" w:rsidRDefault="00275F8D" w:rsidP="00D82DE8">
      <w:pPr>
        <w:pStyle w:val="ConsPlusNormal"/>
        <w:ind w:firstLine="539"/>
        <w:jc w:val="both"/>
      </w:pPr>
      <w:r w:rsidRPr="00171B77">
        <w:t>Гражданин имеет право не реже одного раза в год на бесплатный профилактический медицинский осмотр, в том числе в рамках диспансеризации.</w:t>
      </w:r>
    </w:p>
    <w:p w:rsidR="00275F8D" w:rsidRPr="00171B77" w:rsidRDefault="00275F8D" w:rsidP="00D82DE8">
      <w:pPr>
        <w:pStyle w:val="ConsPlusNormal"/>
        <w:ind w:firstLine="539"/>
        <w:jc w:val="both"/>
      </w:pPr>
      <w:r w:rsidRPr="00171B77">
        <w:t>В соответствии с законодательством Российской Федерации и Санкт-Петербурга отдельные категории граждан имеют право:</w:t>
      </w:r>
    </w:p>
    <w:p w:rsidR="00275F8D" w:rsidRPr="00171B77" w:rsidRDefault="00275F8D" w:rsidP="00D82DE8">
      <w:pPr>
        <w:pStyle w:val="ConsPlusNormal"/>
        <w:ind w:firstLine="539"/>
        <w:jc w:val="both"/>
      </w:pPr>
      <w:r w:rsidRPr="00171B77">
        <w:t>на обеспечение лекарственными препаратами, медицинскими изделиями, лечебным питанием в соответствии с законодательством Российской Федерации и Санкт-Петербурга;</w:t>
      </w:r>
    </w:p>
    <w:p w:rsidR="00275F8D" w:rsidRPr="00171B77" w:rsidRDefault="00275F8D" w:rsidP="00D82DE8">
      <w:pPr>
        <w:pStyle w:val="ConsPlusNormal"/>
        <w:ind w:firstLine="539"/>
        <w:jc w:val="both"/>
      </w:pPr>
      <w:r w:rsidRPr="00171B77">
        <w:t>на профилактические медицинские осмотры и диспансеризацию</w:t>
      </w:r>
      <w:r w:rsidR="00386CD4" w:rsidRPr="00171B77">
        <w:t>,</w:t>
      </w:r>
      <w:r w:rsidRPr="00171B77">
        <w:t xml:space="preserve"> </w:t>
      </w:r>
      <w:r w:rsidR="00386CD4" w:rsidRPr="00171B77">
        <w:t xml:space="preserve">включая углубленную диспансеризацию и диспансеризацию граждан репродуктивного возраста </w:t>
      </w:r>
      <w:r w:rsidR="00907BD7" w:rsidRPr="00171B77">
        <w:br/>
      </w:r>
      <w:r w:rsidR="00386CD4" w:rsidRPr="00171B77">
        <w:t>по оценке репродуктивного здоровья, –</w:t>
      </w:r>
      <w:r w:rsidR="00424AA2" w:rsidRPr="00171B77">
        <w:t xml:space="preserve"> </w:t>
      </w:r>
      <w:r w:rsidRPr="00171B77">
        <w:t xml:space="preserve">определенные группы взрослого населения </w:t>
      </w:r>
      <w:r w:rsidR="00907BD7" w:rsidRPr="00171B77">
        <w:br/>
      </w:r>
      <w:r w:rsidRPr="00171B77">
        <w:t>(в возрасте 18 лет и старше), в том числе работающие и неработающие граждане, обучающиеся в образовательных организациях по очной форме обучения;</w:t>
      </w:r>
    </w:p>
    <w:p w:rsidR="00275F8D" w:rsidRPr="00171B77" w:rsidRDefault="00275F8D" w:rsidP="00D82DE8">
      <w:pPr>
        <w:pStyle w:val="ConsPlusNormal"/>
        <w:ind w:firstLine="539"/>
        <w:jc w:val="both"/>
      </w:pPr>
      <w:r w:rsidRPr="00171B77">
        <w:t xml:space="preserve">на медицинские осмотры, в том числе профилактические медицинские осмотры, </w:t>
      </w:r>
      <w:r w:rsidR="00907BD7" w:rsidRPr="00171B77">
        <w:br/>
      </w:r>
      <w:r w:rsidRPr="00171B77">
        <w:t xml:space="preserve">в связи с занятиями физической культурой и спортом </w:t>
      </w:r>
      <w:r w:rsidR="00953F03" w:rsidRPr="00171B77">
        <w:t>–</w:t>
      </w:r>
      <w:r w:rsidRPr="00171B77">
        <w:t xml:space="preserve"> несовершеннолетние;</w:t>
      </w:r>
    </w:p>
    <w:p w:rsidR="00275F8D" w:rsidRPr="00171B77" w:rsidRDefault="00275F8D" w:rsidP="00D82DE8">
      <w:pPr>
        <w:pStyle w:val="ConsPlusNormal"/>
        <w:ind w:firstLine="539"/>
        <w:jc w:val="both"/>
      </w:pPr>
      <w:r w:rsidRPr="00171B77">
        <w:t xml:space="preserve">на диспансеризацию </w:t>
      </w:r>
      <w:r w:rsidR="00D022A9" w:rsidRPr="00171B77">
        <w:t>–</w:t>
      </w:r>
      <w:r w:rsidRPr="00171B77">
        <w:t xml:space="preserve"> пребывающие в стационарных организациях дети-сироты </w:t>
      </w:r>
      <w:r w:rsidR="00907BD7" w:rsidRPr="00171B77">
        <w:br/>
      </w:r>
      <w:r w:rsidRPr="00171B77">
        <w:t>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275F8D" w:rsidRPr="00171B77" w:rsidRDefault="00275F8D" w:rsidP="00D82DE8">
      <w:pPr>
        <w:pStyle w:val="ConsPlusNormal"/>
        <w:ind w:firstLine="539"/>
        <w:jc w:val="both"/>
      </w:pPr>
      <w:r w:rsidRPr="00171B77">
        <w:t xml:space="preserve">на диспансерное наблюдение </w:t>
      </w:r>
      <w:r w:rsidR="00424AA2" w:rsidRPr="00171B77">
        <w:t>–</w:t>
      </w:r>
      <w:r w:rsidRPr="00171B77">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275F8D" w:rsidRPr="00171B77" w:rsidRDefault="00275F8D" w:rsidP="00D82DE8">
      <w:pPr>
        <w:pStyle w:val="ConsPlusNormal"/>
        <w:ind w:firstLine="539"/>
        <w:jc w:val="both"/>
      </w:pPr>
      <w:r w:rsidRPr="00171B77">
        <w:lastRenderedPageBreak/>
        <w:t xml:space="preserve">на медицинское обследование, лечение и медицинскую реабилитацию в рамках федеральной программы </w:t>
      </w:r>
      <w:r w:rsidR="00D022A9" w:rsidRPr="00171B77">
        <w:t>–</w:t>
      </w:r>
      <w:r w:rsidRPr="00171B77">
        <w:t xml:space="preserve"> доноры, давшие письменное информированное добровольное согласие на изъятие своих органов и</w:t>
      </w:r>
      <w:r w:rsidR="00953F03" w:rsidRPr="00171B77">
        <w:t xml:space="preserve"> </w:t>
      </w:r>
      <w:r w:rsidRPr="00171B77">
        <w:t>(или) тканей для трансплантации;</w:t>
      </w:r>
    </w:p>
    <w:p w:rsidR="00275F8D" w:rsidRPr="00171B77" w:rsidRDefault="00275F8D" w:rsidP="00D82DE8">
      <w:pPr>
        <w:pStyle w:val="ConsPlusNormal"/>
        <w:ind w:firstLine="539"/>
        <w:jc w:val="both"/>
      </w:pPr>
      <w:r w:rsidRPr="00171B77">
        <w:t xml:space="preserve">на пренатальную (дородовую) диагностику нарушений развития ребенка </w:t>
      </w:r>
      <w:r w:rsidR="00D022A9" w:rsidRPr="00171B77">
        <w:t>–</w:t>
      </w:r>
      <w:r w:rsidRPr="00171B77">
        <w:t xml:space="preserve"> беременные женщины;</w:t>
      </w:r>
    </w:p>
    <w:p w:rsidR="00275F8D" w:rsidRPr="00171B77" w:rsidRDefault="00275F8D" w:rsidP="00D82DE8">
      <w:pPr>
        <w:pStyle w:val="ConsPlusNormal"/>
        <w:ind w:firstLine="539"/>
        <w:jc w:val="both"/>
      </w:pPr>
      <w:r w:rsidRPr="00171B77">
        <w:t xml:space="preserve">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w:t>
      </w:r>
      <w:r w:rsidR="00D022A9" w:rsidRPr="00171B77">
        <w:t>–</w:t>
      </w:r>
      <w:r w:rsidRPr="00171B77">
        <w:t xml:space="preserve"> новорожденные, родившиеся живыми;</w:t>
      </w:r>
    </w:p>
    <w:p w:rsidR="00275F8D" w:rsidRPr="00171B77" w:rsidRDefault="00275F8D" w:rsidP="00D82DE8">
      <w:pPr>
        <w:pStyle w:val="ConsPlusNormal"/>
        <w:ind w:firstLine="539"/>
        <w:jc w:val="both"/>
      </w:pPr>
      <w:r w:rsidRPr="00171B77">
        <w:t xml:space="preserve">на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w:t>
      </w:r>
      <w:r w:rsidR="00907BD7" w:rsidRPr="00171B77">
        <w:t>кленового сиропа мочи (болезнь «кленового сиропа»</w:t>
      </w:r>
      <w:r w:rsidRPr="00171B77">
        <w:t xml:space="preserve">); другие виды нарушений обмена аминокислот с разветвленной цепью (пропионовая ацидемия); метилмалоновая метилмалонил-KoA-мутазы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w:t>
      </w:r>
      <w:r w:rsidR="00D022A9" w:rsidRPr="00171B77">
        <w:br/>
      </w:r>
      <w:r w:rsidRPr="00171B77">
        <w:t xml:space="preserve">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w:t>
      </w:r>
      <w:r w:rsidR="00D022A9" w:rsidRPr="00171B77">
        <w:br/>
      </w:r>
      <w:r w:rsidRPr="00171B77">
        <w:t xml:space="preserve">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w:t>
      </w:r>
      <w:r w:rsidR="00386CD4" w:rsidRPr="00171B77">
        <w:t>белка; недостаточность карнитин</w:t>
      </w:r>
      <w:r w:rsidRPr="00171B77">
        <w:t xml:space="preserve">пальмитоилтрансферазы, тип I; недостаточность карнитинпальмитоилтрансферазы, тип II; недостаточность </w:t>
      </w:r>
      <w:r w:rsidR="00D022A9" w:rsidRPr="00171B77">
        <w:br/>
      </w:r>
      <w:r w:rsidRPr="00171B77">
        <w:t xml:space="preserve">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 </w:t>
      </w:r>
      <w:r w:rsidR="00D022A9" w:rsidRPr="00171B77">
        <w:t>–</w:t>
      </w:r>
      <w:r w:rsidRPr="00171B77">
        <w:t xml:space="preserve"> чувствительная форма); детская спинальная мышечная атрофия, I тип (Верднига-Гоффмана); другие наследственные спинальные мышечные атрофии; первичные иммунодефициты) </w:t>
      </w:r>
      <w:r w:rsidR="00D022A9" w:rsidRPr="00171B77">
        <w:t>–</w:t>
      </w:r>
      <w:r w:rsidRPr="00171B77">
        <w:t xml:space="preserve"> новорожденные, родившиеся живыми;</w:t>
      </w:r>
    </w:p>
    <w:p w:rsidR="00275F8D" w:rsidRPr="00171B77" w:rsidRDefault="00275F8D" w:rsidP="00D82DE8">
      <w:pPr>
        <w:pStyle w:val="ConsPlusNormal"/>
        <w:ind w:firstLine="539"/>
        <w:jc w:val="both"/>
      </w:pPr>
      <w:r w:rsidRPr="00171B77">
        <w:t xml:space="preserve">на аудиологический скрининг </w:t>
      </w:r>
      <w:r w:rsidR="00D022A9" w:rsidRPr="00171B77">
        <w:t>–</w:t>
      </w:r>
      <w:r w:rsidRPr="00171B77">
        <w:t xml:space="preserve"> новорожденные дети и дети первого года жизни.</w:t>
      </w:r>
    </w:p>
    <w:p w:rsidR="00275F8D" w:rsidRPr="00171B77" w:rsidRDefault="00275F8D" w:rsidP="00D82DE8">
      <w:pPr>
        <w:pStyle w:val="ConsPlusNormal"/>
        <w:ind w:firstLine="539"/>
        <w:jc w:val="both"/>
      </w:pPr>
      <w:r w:rsidRPr="00171B77">
        <w:t xml:space="preserve">В рамках Территориальной программы за счет средств бюджета Санкт-Петербурга </w:t>
      </w:r>
      <w:r w:rsidR="00907BD7" w:rsidRPr="00171B77">
        <w:br/>
      </w:r>
      <w:r w:rsidRPr="00171B77">
        <w:t xml:space="preserve">и средств бюджета Территориального фонда ОМС (по видам и условиям оказания медицинской помощи, включенным в базовую программу ОМС) осуществляется финансовое обеспечение проведения врачами </w:t>
      </w:r>
      <w:r w:rsidR="00D022A9" w:rsidRPr="00171B77">
        <w:t xml:space="preserve">осмотров </w:t>
      </w:r>
      <w:r w:rsidRPr="00171B77">
        <w:t xml:space="preserve">и диагностических исследований </w:t>
      </w:r>
      <w:r w:rsidR="00907BD7" w:rsidRPr="00171B77">
        <w:br/>
      </w:r>
      <w:r w:rsidRPr="00171B77">
        <w:t xml:space="preserve">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w:t>
      </w:r>
      <w:r w:rsidR="00907BD7" w:rsidRPr="00171B77">
        <w:br/>
      </w:r>
      <w:r w:rsidRPr="00171B77">
        <w:t xml:space="preserve">без попечения родителей, медицинского обследования детей-сирот и детей, оставшихся </w:t>
      </w:r>
      <w:r w:rsidR="00907BD7" w:rsidRPr="00171B77">
        <w:br/>
      </w:r>
      <w:r w:rsidRPr="00171B77">
        <w:t xml:space="preserve">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w:t>
      </w:r>
      <w:r w:rsidR="00907BD7" w:rsidRPr="00171B77">
        <w:br/>
      </w:r>
      <w:r w:rsidRPr="00171B77">
        <w:t xml:space="preserve">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w:t>
      </w:r>
      <w:r w:rsidR="00907BD7" w:rsidRPr="00171B77">
        <w:br/>
      </w:r>
      <w:r w:rsidRPr="00171B77">
        <w:lastRenderedPageBreak/>
        <w:t xml:space="preserve">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w:t>
      </w:r>
      <w:r w:rsidR="00907BD7" w:rsidRPr="00171B77">
        <w:br/>
      </w:r>
      <w:r w:rsidRPr="00171B77">
        <w:t xml:space="preserve">при федеральной государственной образовательной организации высшего образования </w:t>
      </w:r>
      <w:r w:rsidR="00907BD7" w:rsidRPr="00171B77">
        <w:br/>
      </w:r>
      <w:r w:rsidRPr="00171B77">
        <w:t>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275F8D" w:rsidRPr="00171B77" w:rsidRDefault="00275F8D" w:rsidP="00D82DE8">
      <w:pPr>
        <w:pStyle w:val="ConsPlusNormal"/>
        <w:ind w:firstLine="540"/>
        <w:jc w:val="both"/>
      </w:pPr>
      <w:r w:rsidRPr="00171B77">
        <w:t>Беременные женщины, обратившиеся в медицинские организации и иные организации, оказывающие</w:t>
      </w:r>
      <w:r w:rsidR="00D82DE8" w:rsidRPr="00171B77">
        <w:t xml:space="preserve"> медицинскую помощь по профилю «акушерство </w:t>
      </w:r>
      <w:r w:rsidR="00907BD7" w:rsidRPr="00171B77">
        <w:br/>
      </w:r>
      <w:r w:rsidR="00D82DE8" w:rsidRPr="00171B77">
        <w:t>и гинекология»</w:t>
      </w:r>
      <w:r w:rsidRPr="00171B77">
        <w:t xml:space="preserve">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275F8D" w:rsidRPr="00171B77" w:rsidRDefault="00953F03" w:rsidP="00D82DE8">
      <w:pPr>
        <w:pStyle w:val="ConsPlusNormal"/>
        <w:ind w:firstLine="540"/>
        <w:jc w:val="both"/>
      </w:pPr>
      <w:r w:rsidRPr="00171B77">
        <w:t>И</w:t>
      </w:r>
      <w:r w:rsidR="00275F8D" w:rsidRPr="00171B77">
        <w:t>сполнительный орган государственной власти Санкт-Петербурга</w:t>
      </w:r>
      <w:r w:rsidR="00D022A9" w:rsidRPr="00171B77">
        <w:t>,</w:t>
      </w:r>
      <w:r w:rsidR="00275F8D" w:rsidRPr="00171B77">
        <w:t xml:space="preserve"> </w:t>
      </w:r>
      <w:r w:rsidR="00D022A9" w:rsidRPr="00171B77">
        <w:t xml:space="preserve">уполномоченный Правительством Санкт-Петербурга </w:t>
      </w:r>
      <w:r w:rsidR="00275F8D" w:rsidRPr="00171B77">
        <w:t xml:space="preserve">(далее </w:t>
      </w:r>
      <w:r w:rsidR="00D022A9" w:rsidRPr="00171B77">
        <w:t>–</w:t>
      </w:r>
      <w:r w:rsidR="00275F8D" w:rsidRPr="00171B77">
        <w:t xml:space="preserve"> уполномоченный орган)</w:t>
      </w:r>
      <w:r w:rsidRPr="00171B77">
        <w:t>,</w:t>
      </w:r>
      <w:r w:rsidR="00275F8D" w:rsidRPr="00171B77">
        <w:t xml:space="preserve"> в порядке, утверждаемом Минздравом России, ведет мониторинг оказываемой </w:t>
      </w:r>
      <w:r w:rsidR="00275F8D" w:rsidRPr="00171B77">
        <w:rPr>
          <w:strike/>
        </w:rPr>
        <w:t>таким</w:t>
      </w:r>
      <w:r w:rsidR="00275F8D" w:rsidRPr="00171B77">
        <w:t xml:space="preserve"> </w:t>
      </w:r>
      <w:r w:rsidR="00EA0F42" w:rsidRPr="00171B77">
        <w:t xml:space="preserve">для таких </w:t>
      </w:r>
      <w:r w:rsidR="00275F8D" w:rsidRPr="00171B77">
        <w:t xml:space="preserve">женщинам правовой, психологической и медико-социальной помощи в разрезе проведенных таким женщинам мероприятий, направленных на профилактику прерывания беременности, включая мероприятия по </w:t>
      </w:r>
      <w:r w:rsidR="00275F8D" w:rsidRPr="00171B77">
        <w:rPr>
          <w:strike/>
        </w:rPr>
        <w:t>решению</w:t>
      </w:r>
      <w:r w:rsidR="00275F8D" w:rsidRPr="00171B77">
        <w:t xml:space="preserve"> </w:t>
      </w:r>
      <w:r w:rsidR="00EA0F42" w:rsidRPr="00171B77">
        <w:t xml:space="preserve">установлению </w:t>
      </w:r>
      <w:r w:rsidR="00275F8D" w:rsidRPr="00171B77">
        <w:t>причины, приведшей к желанию беременной женщины прервать беременность, а также оценивают эффективность такой помощи.</w:t>
      </w:r>
    </w:p>
    <w:p w:rsidR="00275F8D" w:rsidRPr="00171B77" w:rsidRDefault="00275F8D" w:rsidP="00D82DE8">
      <w:pPr>
        <w:pStyle w:val="ConsPlusNormal"/>
        <w:ind w:firstLine="540"/>
        <w:jc w:val="both"/>
      </w:pPr>
      <w:r w:rsidRPr="00171B77">
        <w:t xml:space="preserve">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w:t>
      </w:r>
      <w:r w:rsidRPr="00171B77">
        <w:rPr>
          <w:strike/>
        </w:rPr>
        <w:t>положения о</w:t>
      </w:r>
      <w:r w:rsidR="000811CC" w:rsidRPr="00171B77">
        <w:t xml:space="preserve"> передачу</w:t>
      </w:r>
      <w:r w:rsidRPr="00171B77">
        <w:t xml:space="preserve"> сведений о таких больных в профильные медицинские организации, осуществляются в соответствии с порядком оказания медицинской помощи, утвержденным Минздравом России.</w:t>
      </w:r>
    </w:p>
    <w:p w:rsidR="00275F8D" w:rsidRPr="00171B77" w:rsidRDefault="00275F8D" w:rsidP="00A539DD">
      <w:pPr>
        <w:pStyle w:val="ConsPlusNormal"/>
        <w:ind w:firstLine="539"/>
        <w:jc w:val="both"/>
      </w:pPr>
      <w:r w:rsidRPr="00171B77">
        <w:t xml:space="preserve">Пациентам в возрасте до 21 года при отдельных онкологических заболеваниях в целях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w:t>
      </w:r>
      <w:r w:rsidRPr="00171B77">
        <w:rPr>
          <w:strike/>
        </w:rPr>
        <w:t>может быть оказана</w:t>
      </w:r>
      <w:r w:rsidRPr="00171B77">
        <w:t xml:space="preserve"> </w:t>
      </w:r>
      <w:r w:rsidR="00E900FD" w:rsidRPr="00171B77">
        <w:t xml:space="preserve">могут быть оказаны </w:t>
      </w:r>
      <w:r w:rsidRPr="00171B77">
        <w:t>в медицинских организациях, оказывающих медиц</w:t>
      </w:r>
      <w:r w:rsidR="00D82DE8" w:rsidRPr="00171B77">
        <w:t>инскую помощь детям по профилю «детская онкология»</w:t>
      </w:r>
      <w:r w:rsidRPr="00171B77">
        <w:t>, в случаях и при соблюдении условий, установленных порядком оказания медицинской помощи, утвержденным Минздравом России.</w:t>
      </w:r>
    </w:p>
    <w:p w:rsidR="00A539DD" w:rsidRPr="00171B77" w:rsidRDefault="00A539DD" w:rsidP="00A539DD">
      <w:pPr>
        <w:pStyle w:val="ConsPlusNormal"/>
        <w:ind w:firstLine="539"/>
        <w:jc w:val="both"/>
      </w:pPr>
      <w:r w:rsidRPr="00171B77">
        <w:t xml:space="preserve">Граждане с тяжелыми жизнеугрожающими и хроническими заболеваниями имеют право на назначение им врачебными комиссиями медицинских организаций, требования </w:t>
      </w:r>
      <w:r w:rsidRPr="00171B77">
        <w:br/>
        <w:t>к которым устанавливаются Минздравом России, не зарегистрированных в Российской Федерации лекарственных препаратов для медицинского применения в порядке, устанавливаемом Минздравом России  (включая критерии назначения таких лекарственных препаратов, а также порядок их применения).</w:t>
      </w:r>
    </w:p>
    <w:p w:rsidR="008626E5" w:rsidRPr="00171B77" w:rsidRDefault="008626E5" w:rsidP="008626E5">
      <w:pPr>
        <w:pStyle w:val="ConsPlusNormal"/>
        <w:ind w:firstLine="539"/>
        <w:jc w:val="both"/>
      </w:pPr>
      <w:r w:rsidRPr="00171B77">
        <w:t>Медицинские организации, оказывающие скорую медицинскую помощь, ведут учет средств, предоставляемых на оплату скорой медицинской помощи за счет средств бюджета Санкт-Петербурга и средств ОМС, а также учет расходов, включая расходы на оплату труда работников, оказывающих скорую медицинскую помощь. Направление средств, выделенных медицинской организации на оплату скорой медицинской помощи, на оплату расходов в целях оказания иных видов медицинской помощи не допускается.</w:t>
      </w:r>
    </w:p>
    <w:p w:rsidR="008626E5" w:rsidRPr="00171B77" w:rsidRDefault="008626E5" w:rsidP="008626E5">
      <w:pPr>
        <w:pStyle w:val="ConsPlusNormal"/>
        <w:ind w:firstLine="539"/>
        <w:jc w:val="both"/>
      </w:pPr>
      <w:r w:rsidRPr="00171B77">
        <w:t xml:space="preserve">Исполнительные органы государственной власти Санкт-Петербурга в сфере охраны здоровья организуют осуществление руководителями медицинских организаций учета </w:t>
      </w:r>
      <w:r w:rsidRPr="00171B77">
        <w:br/>
        <w:t xml:space="preserve">и анализа нагрузки на бригады скорой медицинской помощи по количеству выездов </w:t>
      </w:r>
      <w:r w:rsidRPr="00171B77">
        <w:br/>
      </w:r>
      <w:r w:rsidRPr="00171B77">
        <w:lastRenderedPageBreak/>
        <w:t>в смену, времени и порядка работы бригад скорой медицинской помощи в целях принятия управленческих решений.</w:t>
      </w:r>
    </w:p>
    <w:p w:rsidR="00275F8D" w:rsidRPr="00171B77" w:rsidRDefault="00275F8D" w:rsidP="00275F8D">
      <w:pPr>
        <w:pStyle w:val="ConsPlusNormal"/>
        <w:ind w:firstLine="540"/>
        <w:jc w:val="both"/>
      </w:pPr>
    </w:p>
    <w:p w:rsidR="00275F8D" w:rsidRPr="00171B77" w:rsidRDefault="00275F8D" w:rsidP="00275F8D">
      <w:pPr>
        <w:pStyle w:val="ConsPlusTitle"/>
        <w:jc w:val="center"/>
        <w:outlineLvl w:val="1"/>
      </w:pPr>
      <w:r w:rsidRPr="00171B77">
        <w:t>3. Территориальная программа ОМС</w:t>
      </w:r>
    </w:p>
    <w:p w:rsidR="00275F8D" w:rsidRPr="00171B77" w:rsidRDefault="00275F8D" w:rsidP="00275F8D">
      <w:pPr>
        <w:pStyle w:val="ConsPlusNormal"/>
        <w:ind w:firstLine="540"/>
        <w:jc w:val="both"/>
      </w:pPr>
    </w:p>
    <w:p w:rsidR="00275F8D" w:rsidRPr="00171B77" w:rsidRDefault="00275F8D" w:rsidP="00D856A6">
      <w:pPr>
        <w:pStyle w:val="ConsPlusTitle"/>
        <w:ind w:firstLine="539"/>
        <w:jc w:val="both"/>
        <w:rPr>
          <w:b w:val="0"/>
        </w:rPr>
      </w:pPr>
      <w:r w:rsidRPr="00171B77">
        <w:rPr>
          <w:b w:val="0"/>
        </w:rPr>
        <w:t xml:space="preserve">За счет средств бюджета Территориального фонда ОМС в рамках Территориальной программы ОМС гражданам (застрахованным лицам), в том числе находящимся </w:t>
      </w:r>
      <w:r w:rsidR="00907BD7" w:rsidRPr="00171B77">
        <w:rPr>
          <w:b w:val="0"/>
        </w:rPr>
        <w:br/>
      </w:r>
      <w:r w:rsidRPr="00171B77">
        <w:rPr>
          <w:b w:val="0"/>
        </w:rPr>
        <w:t>в стационарных организациях социального обслуживания населения,</w:t>
      </w:r>
      <w:r w:rsidR="00386CD4" w:rsidRPr="00171B77">
        <w:rPr>
          <w:b w:val="0"/>
        </w:rPr>
        <w:t xml:space="preserve"> при заболеваниях </w:t>
      </w:r>
      <w:r w:rsidR="00D022A9" w:rsidRPr="00171B77">
        <w:rPr>
          <w:b w:val="0"/>
        </w:rPr>
        <w:br/>
      </w:r>
      <w:r w:rsidR="00386CD4" w:rsidRPr="00171B77">
        <w:rPr>
          <w:b w:val="0"/>
        </w:rPr>
        <w:t xml:space="preserve">и состояниях, указанных в </w:t>
      </w:r>
      <w:r w:rsidR="00D856A6" w:rsidRPr="00171B77">
        <w:rPr>
          <w:b w:val="0"/>
        </w:rPr>
        <w:t xml:space="preserve">разделе 2 </w:t>
      </w:r>
      <w:r w:rsidR="00D022A9" w:rsidRPr="00171B77">
        <w:rPr>
          <w:b w:val="0"/>
        </w:rPr>
        <w:t>федеральной п</w:t>
      </w:r>
      <w:r w:rsidR="00386CD4" w:rsidRPr="00171B77">
        <w:rPr>
          <w:b w:val="0"/>
        </w:rPr>
        <w:t xml:space="preserve">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w:t>
      </w:r>
      <w:r w:rsidR="00A168E7" w:rsidRPr="00171B77">
        <w:rPr>
          <w:b w:val="0"/>
        </w:rPr>
        <w:t xml:space="preserve">а также зубопротезирования для отдельных категорий граждан в соответствии с законодательством Санкт-Петербурга </w:t>
      </w:r>
      <w:r w:rsidRPr="00171B77">
        <w:rPr>
          <w:b w:val="0"/>
        </w:rPr>
        <w:t>оказывается:</w:t>
      </w:r>
    </w:p>
    <w:p w:rsidR="00386CD4" w:rsidRPr="00171B77" w:rsidRDefault="00386CD4" w:rsidP="00D856A6">
      <w:pPr>
        <w:pStyle w:val="ConsPlusNormal"/>
        <w:ind w:firstLine="539"/>
        <w:jc w:val="both"/>
      </w:pPr>
      <w:r w:rsidRPr="00171B77">
        <w:t xml:space="preserve">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а также консультирование медицинским психологом </w:t>
      </w:r>
      <w:r w:rsidR="00907BD7" w:rsidRPr="00171B77">
        <w:br/>
      </w:r>
      <w:r w:rsidRPr="00171B77">
        <w:t xml:space="preserve">по направлению лечащего врача по вопросам, связанным с имеющимся заболеванием </w:t>
      </w:r>
      <w:r w:rsidR="00907BD7" w:rsidRPr="00171B77">
        <w:br/>
      </w:r>
      <w:r w:rsidRPr="00171B77">
        <w:t>и (или) состоянием, включенным в базовую программу</w:t>
      </w:r>
      <w:r w:rsidR="00F42385" w:rsidRPr="00171B77">
        <w:t xml:space="preserve"> ОМС</w:t>
      </w:r>
      <w:r w:rsidRPr="00171B77">
        <w:t>: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проведение аудиологического скрининга;</w:t>
      </w:r>
    </w:p>
    <w:p w:rsidR="00386CD4" w:rsidRPr="00171B77" w:rsidRDefault="00386CD4" w:rsidP="00D856A6">
      <w:pPr>
        <w:pStyle w:val="ConsPlusNormal"/>
        <w:ind w:firstLine="539"/>
        <w:jc w:val="both"/>
      </w:pPr>
      <w:r w:rsidRPr="00171B77">
        <w:t>скорая медицинская помощь (за исключением санитарно-авиационной эвакуации);</w:t>
      </w:r>
    </w:p>
    <w:p w:rsidR="00386CD4" w:rsidRPr="00171B77" w:rsidRDefault="00386CD4" w:rsidP="00D856A6">
      <w:pPr>
        <w:pStyle w:val="ConsPlusTitle"/>
        <w:ind w:firstLine="539"/>
        <w:jc w:val="both"/>
        <w:rPr>
          <w:b w:val="0"/>
        </w:rPr>
      </w:pPr>
      <w:r w:rsidRPr="00171B77">
        <w:rPr>
          <w:b w:val="0"/>
        </w:rPr>
        <w:t xml:space="preserve">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w:t>
      </w:r>
      <w:r w:rsidR="00F42385" w:rsidRPr="00171B77">
        <w:rPr>
          <w:b w:val="0"/>
        </w:rPr>
        <w:t>ОМС</w:t>
      </w:r>
      <w:r w:rsidRPr="00171B77">
        <w:rPr>
          <w:b w:val="0"/>
        </w:rPr>
        <w:t xml:space="preserve">, </w:t>
      </w:r>
      <w:bookmarkStart w:id="2" w:name="_Hlk178169328"/>
      <w:r w:rsidR="00907BD7" w:rsidRPr="00171B77">
        <w:rPr>
          <w:b w:val="0"/>
        </w:rPr>
        <w:br/>
      </w:r>
      <w:r w:rsidRPr="00171B77">
        <w:rPr>
          <w:b w:val="0"/>
        </w:rPr>
        <w:t xml:space="preserve">в стационарных условиях и условиях дневного стационара, в том числе больным </w:t>
      </w:r>
      <w:r w:rsidR="00907BD7" w:rsidRPr="00171B77">
        <w:rPr>
          <w:b w:val="0"/>
        </w:rPr>
        <w:br/>
      </w:r>
      <w:r w:rsidRPr="00171B77">
        <w:rPr>
          <w:b w:val="0"/>
        </w:rPr>
        <w:t xml:space="preserve">с онкологическими заболеваниями, больным с гепатитом C в соответствии с клиническими рекомендациями, </w:t>
      </w:r>
      <w:bookmarkStart w:id="3" w:name="_Hlk178775569"/>
      <w:r w:rsidRPr="00171B77">
        <w:rPr>
          <w:b w:val="0"/>
        </w:rPr>
        <w:t xml:space="preserve">включая предоставление лекарственных препаратов для медицинского применения, включенных в </w:t>
      </w:r>
      <w:hyperlink r:id="rId14" w:history="1">
        <w:r w:rsidRPr="00171B77">
          <w:rPr>
            <w:b w:val="0"/>
          </w:rPr>
          <w:t>перечень</w:t>
        </w:r>
      </w:hyperlink>
      <w:r w:rsidRPr="00171B77">
        <w:rPr>
          <w:b w:val="0"/>
        </w:rPr>
        <w:t xml:space="preserve"> жизненно необходимых и важнейших лекарственных препаратов, в соответствии с законодательством Российской Федерации</w:t>
      </w:r>
      <w:bookmarkEnd w:id="2"/>
      <w:r w:rsidR="00F42385" w:rsidRPr="00171B77">
        <w:rPr>
          <w:b w:val="0"/>
        </w:rPr>
        <w:t>;</w:t>
      </w:r>
    </w:p>
    <w:bookmarkEnd w:id="3"/>
    <w:p w:rsidR="00386CD4" w:rsidRPr="00171B77" w:rsidRDefault="00386CD4" w:rsidP="00D856A6">
      <w:pPr>
        <w:pStyle w:val="ConsPlusNormal"/>
        <w:ind w:firstLine="539"/>
        <w:jc w:val="both"/>
      </w:pPr>
      <w:r w:rsidRPr="00171B77">
        <w:t>применение вспомогательных репродуктивных технологий (экстракорпорального оплодотворения</w:t>
      </w:r>
      <w:r w:rsidR="0051469D" w:rsidRPr="00171B77">
        <w:t xml:space="preserve"> (далее</w:t>
      </w:r>
      <w:r w:rsidR="00953F03" w:rsidRPr="00171B77">
        <w:t xml:space="preserve"> </w:t>
      </w:r>
      <w:r w:rsidR="0051469D" w:rsidRPr="00171B77">
        <w:t>–</w:t>
      </w:r>
      <w:r w:rsidR="00953F03" w:rsidRPr="00171B77">
        <w:t xml:space="preserve"> </w:t>
      </w:r>
      <w:r w:rsidR="0051469D" w:rsidRPr="00171B77">
        <w:t>ЭКО)</w:t>
      </w:r>
      <w:r w:rsidRPr="00171B77">
        <w:t xml:space="preserve">, включая предоставление лекарственных препаратов </w:t>
      </w:r>
      <w:r w:rsidR="0051469D" w:rsidRPr="00171B77">
        <w:br/>
      </w:r>
      <w:r w:rsidRPr="00171B77">
        <w:t xml:space="preserve">для медицинского применения, включенных в перечень жизненно необходимых </w:t>
      </w:r>
      <w:r w:rsidR="0051469D" w:rsidRPr="00171B77">
        <w:br/>
      </w:r>
      <w:r w:rsidRPr="00171B77">
        <w:t>и важнейших лекарственных препаратов, в соответствии с законодательством Российской Федерации;</w:t>
      </w:r>
    </w:p>
    <w:p w:rsidR="00386CD4" w:rsidRPr="00171B77" w:rsidRDefault="00386CD4" w:rsidP="00827622">
      <w:pPr>
        <w:pStyle w:val="ConsPlusTitle"/>
        <w:ind w:firstLine="539"/>
        <w:jc w:val="both"/>
        <w:rPr>
          <w:b w:val="0"/>
        </w:rPr>
      </w:pPr>
      <w:r w:rsidRPr="00171B77">
        <w:rPr>
          <w:b w:val="0"/>
        </w:rPr>
        <w:t xml:space="preserve">мероприятия по медицинской реабилитации, осуществляемой в медицинских организациях амбулаторно, стационарно и в условиях дневного стационара, </w:t>
      </w:r>
      <w:r w:rsidR="00907BD7" w:rsidRPr="00171B77">
        <w:rPr>
          <w:b w:val="0"/>
        </w:rPr>
        <w:br/>
      </w:r>
      <w:r w:rsidRPr="00171B77">
        <w:rPr>
          <w:b w:val="0"/>
        </w:rPr>
        <w:t xml:space="preserve">а при невозможности такого осуществления – вне медицинской организации на дому </w:t>
      </w:r>
      <w:r w:rsidR="005C1436" w:rsidRPr="00171B77">
        <w:rPr>
          <w:b w:val="0"/>
        </w:rPr>
        <w:br/>
      </w:r>
      <w:r w:rsidRPr="00171B77">
        <w:rPr>
          <w:b w:val="0"/>
        </w:rPr>
        <w:t>или силами выездных медицинских бригад</w:t>
      </w:r>
      <w:r w:rsidR="00F42385" w:rsidRPr="00171B77">
        <w:rPr>
          <w:b w:val="0"/>
        </w:rPr>
        <w:t>.</w:t>
      </w:r>
    </w:p>
    <w:p w:rsidR="00275F8D" w:rsidRPr="00171B77" w:rsidRDefault="00275F8D" w:rsidP="00827622">
      <w:pPr>
        <w:pStyle w:val="ConsPlusNormal"/>
        <w:ind w:firstLine="540"/>
        <w:jc w:val="both"/>
      </w:pPr>
      <w:r w:rsidRPr="00171B77">
        <w:t>В рамках Территориальной программы ОМС осуществляется финансовое обеспечение:</w:t>
      </w:r>
    </w:p>
    <w:p w:rsidR="00275F8D" w:rsidRPr="00171B77" w:rsidRDefault="00654FA2" w:rsidP="00827622">
      <w:pPr>
        <w:pStyle w:val="ConsPlusNormal"/>
        <w:ind w:firstLine="540"/>
        <w:jc w:val="both"/>
      </w:pPr>
      <w:r w:rsidRPr="00171B77">
        <w:rPr>
          <w:szCs w:val="24"/>
        </w:rPr>
        <w:t xml:space="preserve">оказания медицинской помощи больным с онкологическими заболеваниями </w:t>
      </w:r>
      <w:r w:rsidR="005C1436" w:rsidRPr="00171B77">
        <w:rPr>
          <w:szCs w:val="24"/>
        </w:rPr>
        <w:br/>
      </w:r>
      <w:r w:rsidRPr="00171B77">
        <w:rPr>
          <w:szCs w:val="24"/>
        </w:rPr>
        <w:t>в соответствии с клиническими рекомендациями, в том числе в условиях дневного стационара в соответствии с клиническими рекомендациями и критериями оказания медицинской помощи больным с онкологическими заболеваниями в условиях дневного стационара, установленными Мин</w:t>
      </w:r>
      <w:r w:rsidR="00F42385" w:rsidRPr="00171B77">
        <w:rPr>
          <w:szCs w:val="24"/>
        </w:rPr>
        <w:t>здравом России</w:t>
      </w:r>
      <w:r w:rsidR="00275F8D" w:rsidRPr="00171B77">
        <w:t>;</w:t>
      </w:r>
    </w:p>
    <w:p w:rsidR="00654FA2" w:rsidRPr="00171B77" w:rsidRDefault="00654FA2" w:rsidP="00827622">
      <w:pPr>
        <w:pStyle w:val="ConsPlusNormal"/>
        <w:ind w:firstLine="540"/>
        <w:jc w:val="both"/>
        <w:rPr>
          <w:szCs w:val="24"/>
        </w:rPr>
      </w:pPr>
      <w:r w:rsidRPr="00171B77">
        <w:rPr>
          <w:szCs w:val="24"/>
        </w:rPr>
        <w:t xml:space="preserve">оказания медицинской помощи больным с гепатитом C в условиях дневного стационара и стационарных условиях в соответствии с </w:t>
      </w:r>
      <w:hyperlink r:id="rId15" w:history="1">
        <w:r w:rsidRPr="00171B77">
          <w:rPr>
            <w:szCs w:val="24"/>
          </w:rPr>
          <w:t>клиническими рекомендациями</w:t>
        </w:r>
      </w:hyperlink>
      <w:r w:rsidRPr="00171B77">
        <w:rPr>
          <w:szCs w:val="24"/>
        </w:rPr>
        <w:t xml:space="preserve"> </w:t>
      </w:r>
      <w:r w:rsidR="005C1436" w:rsidRPr="00171B77">
        <w:rPr>
          <w:szCs w:val="24"/>
        </w:rPr>
        <w:br/>
      </w:r>
      <w:r w:rsidRPr="00171B77">
        <w:rPr>
          <w:szCs w:val="24"/>
        </w:rPr>
        <w:t xml:space="preserve">и </w:t>
      </w:r>
      <w:hyperlink r:id="rId16" w:history="1">
        <w:r w:rsidRPr="00171B77">
          <w:rPr>
            <w:szCs w:val="24"/>
          </w:rPr>
          <w:t>критериями</w:t>
        </w:r>
      </w:hyperlink>
      <w:r w:rsidRPr="00171B77">
        <w:rPr>
          <w:szCs w:val="24"/>
        </w:rPr>
        <w:t xml:space="preserve"> оказания медицинской помощи больным с гепатитом C в условиях дневного стационара и стационарных условиях (за исключением лекарственных препаратов, обеспечение которыми осуществляется в соответствии со </w:t>
      </w:r>
      <w:hyperlink r:id="rId17" w:history="1">
        <w:r w:rsidRPr="00171B77">
          <w:rPr>
            <w:szCs w:val="24"/>
          </w:rPr>
          <w:t>статьей 14</w:t>
        </w:r>
      </w:hyperlink>
      <w:r w:rsidRPr="00171B77">
        <w:rPr>
          <w:szCs w:val="24"/>
        </w:rPr>
        <w:t xml:space="preserve"> Федерального закона </w:t>
      </w:r>
      <w:r w:rsidR="00953F03" w:rsidRPr="00171B77">
        <w:rPr>
          <w:szCs w:val="24"/>
        </w:rPr>
        <w:lastRenderedPageBreak/>
        <w:t xml:space="preserve">№ </w:t>
      </w:r>
      <w:r w:rsidR="0051469D" w:rsidRPr="00171B77">
        <w:rPr>
          <w:szCs w:val="24"/>
        </w:rPr>
        <w:t>323-ФЗ</w:t>
      </w:r>
      <w:r w:rsidRPr="00171B77">
        <w:rPr>
          <w:szCs w:val="24"/>
        </w:rPr>
        <w:t>), установленными Мин</w:t>
      </w:r>
      <w:r w:rsidR="0088455D" w:rsidRPr="00171B77">
        <w:rPr>
          <w:szCs w:val="24"/>
        </w:rPr>
        <w:t>здравом России</w:t>
      </w:r>
      <w:r w:rsidR="00F42385" w:rsidRPr="00171B77">
        <w:rPr>
          <w:szCs w:val="24"/>
        </w:rPr>
        <w:t>;</w:t>
      </w:r>
    </w:p>
    <w:p w:rsidR="00654FA2" w:rsidRPr="00171B77" w:rsidRDefault="00654FA2" w:rsidP="00827622">
      <w:pPr>
        <w:autoSpaceDE w:val="0"/>
        <w:autoSpaceDN w:val="0"/>
        <w:adjustRightInd w:val="0"/>
        <w:ind w:firstLine="540"/>
        <w:rPr>
          <w:szCs w:val="24"/>
        </w:rPr>
      </w:pPr>
      <w:r w:rsidRPr="00171B77">
        <w:rPr>
          <w:szCs w:val="24"/>
        </w:rPr>
        <w:t>проведения углубленной диспансеризации;</w:t>
      </w:r>
    </w:p>
    <w:p w:rsidR="00654FA2" w:rsidRPr="00171B77" w:rsidRDefault="00654FA2" w:rsidP="00827622">
      <w:pPr>
        <w:autoSpaceDE w:val="0"/>
        <w:autoSpaceDN w:val="0"/>
        <w:adjustRightInd w:val="0"/>
        <w:ind w:firstLine="540"/>
        <w:rPr>
          <w:szCs w:val="24"/>
        </w:rPr>
      </w:pPr>
      <w:r w:rsidRPr="00171B77">
        <w:rPr>
          <w:szCs w:val="24"/>
        </w:rPr>
        <w:t xml:space="preserve">проведения медицинской реабилитации, в том числе за счет межбюджетных трансфертов из федерального бюджета, предоставляемых бюджету Федерального фонда </w:t>
      </w:r>
      <w:r w:rsidR="0051469D" w:rsidRPr="00171B77">
        <w:rPr>
          <w:szCs w:val="24"/>
        </w:rPr>
        <w:t>ОМС</w:t>
      </w:r>
      <w:r w:rsidRPr="00171B77">
        <w:rPr>
          <w:szCs w:val="24"/>
        </w:rPr>
        <w:t>;</w:t>
      </w:r>
    </w:p>
    <w:p w:rsidR="00654FA2" w:rsidRPr="00171B77" w:rsidRDefault="00654FA2" w:rsidP="00827622">
      <w:pPr>
        <w:autoSpaceDE w:val="0"/>
        <w:autoSpaceDN w:val="0"/>
        <w:adjustRightInd w:val="0"/>
        <w:ind w:firstLine="539"/>
        <w:rPr>
          <w:szCs w:val="24"/>
        </w:rPr>
      </w:pPr>
      <w:r w:rsidRPr="00171B77">
        <w:rPr>
          <w:szCs w:val="24"/>
        </w:rPr>
        <w:t>проведения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w:t>
      </w:r>
      <w:r w:rsidR="001573C1" w:rsidRPr="00171B77">
        <w:rPr>
          <w:szCs w:val="24"/>
        </w:rPr>
        <w:t xml:space="preserve"> ОМС</w:t>
      </w:r>
      <w:r w:rsidRPr="00171B77">
        <w:rPr>
          <w:szCs w:val="24"/>
        </w:rPr>
        <w:t xml:space="preserve">: пациентов из числа ветеранов боевых действий; лиц, состоящих на диспансерном наблюдении; женщин в период беременности, родов </w:t>
      </w:r>
      <w:r w:rsidR="005C1436" w:rsidRPr="00171B77">
        <w:rPr>
          <w:szCs w:val="24"/>
        </w:rPr>
        <w:br/>
      </w:r>
      <w:r w:rsidRPr="00171B77">
        <w:rPr>
          <w:szCs w:val="24"/>
        </w:rPr>
        <w:t>и послеродовой период;</w:t>
      </w:r>
    </w:p>
    <w:p w:rsidR="00275F8D" w:rsidRPr="00171B77" w:rsidRDefault="00654FA2" w:rsidP="00827622">
      <w:pPr>
        <w:pStyle w:val="ConsPlusNormal"/>
        <w:ind w:firstLine="540"/>
        <w:jc w:val="both"/>
        <w:rPr>
          <w:szCs w:val="24"/>
        </w:rPr>
      </w:pPr>
      <w:r w:rsidRPr="00171B77">
        <w:rPr>
          <w:szCs w:val="24"/>
        </w:rPr>
        <w:t xml:space="preserve">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w:t>
      </w:r>
      <w:r w:rsidR="0051469D" w:rsidRPr="00171B77">
        <w:rPr>
          <w:szCs w:val="24"/>
        </w:rPr>
        <w:t>ОМС</w:t>
      </w:r>
      <w:r w:rsidRPr="00171B77">
        <w:rPr>
          <w:szCs w:val="24"/>
        </w:rPr>
        <w:t>, в указанных медицинских организациях</w:t>
      </w:r>
      <w:r w:rsidR="00770E9E" w:rsidRPr="00171B77">
        <w:rPr>
          <w:szCs w:val="24"/>
        </w:rPr>
        <w:t>.</w:t>
      </w:r>
    </w:p>
    <w:p w:rsidR="008626E5" w:rsidRPr="00171B77" w:rsidRDefault="008626E5" w:rsidP="002302E3">
      <w:pPr>
        <w:autoSpaceDE w:val="0"/>
        <w:autoSpaceDN w:val="0"/>
        <w:adjustRightInd w:val="0"/>
        <w:ind w:firstLine="540"/>
        <w:rPr>
          <w:strike/>
        </w:rPr>
      </w:pPr>
      <w:r w:rsidRPr="00171B77">
        <w:t xml:space="preserve">Финансовое обеспечение скорой медицинской помощи осуществляется с учетом положений Федерального закона </w:t>
      </w:r>
      <w:r w:rsidR="002302E3" w:rsidRPr="00171B77">
        <w:t xml:space="preserve">от </w:t>
      </w:r>
      <w:r w:rsidR="002302E3" w:rsidRPr="00171B77">
        <w:rPr>
          <w:szCs w:val="24"/>
        </w:rPr>
        <w:t>29.11.2010 № 326-ФЗ «</w:t>
      </w:r>
      <w:r w:rsidRPr="00171B77">
        <w:t xml:space="preserve">Об обязательном медицинском страховании </w:t>
      </w:r>
      <w:r w:rsidR="002302E3" w:rsidRPr="00171B77">
        <w:t>в Российской Федерации».</w:t>
      </w:r>
    </w:p>
    <w:p w:rsidR="00275F8D" w:rsidRPr="00171B77" w:rsidRDefault="00275F8D" w:rsidP="00827622">
      <w:pPr>
        <w:pStyle w:val="ConsPlusNormal"/>
        <w:ind w:firstLine="540"/>
        <w:jc w:val="both"/>
      </w:pPr>
      <w:r w:rsidRPr="00171B77">
        <w:t xml:space="preserve">В случаях установления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w:t>
      </w:r>
      <w:r w:rsidR="0051469D" w:rsidRPr="00171B77">
        <w:t xml:space="preserve">новой </w:t>
      </w:r>
      <w:r w:rsidRPr="00171B77">
        <w:t>коронавирусной инфекцией</w:t>
      </w:r>
      <w:r w:rsidR="0051469D" w:rsidRPr="00171B77">
        <w:t xml:space="preserve"> (</w:t>
      </w:r>
      <w:r w:rsidR="00953F03" w:rsidRPr="00171B77">
        <w:rPr>
          <w:lang w:val="en-US"/>
        </w:rPr>
        <w:t>COVID</w:t>
      </w:r>
      <w:r w:rsidR="0051469D" w:rsidRPr="00171B77">
        <w:t xml:space="preserve">-19) </w:t>
      </w:r>
      <w:r w:rsidR="00953F03" w:rsidRPr="00171B77">
        <w:br/>
      </w:r>
      <w:r w:rsidR="0051469D" w:rsidRPr="00171B77">
        <w:t>(</w:t>
      </w:r>
      <w:r w:rsidR="00953F03" w:rsidRPr="00171B77">
        <w:t xml:space="preserve">далее </w:t>
      </w:r>
      <w:r w:rsidR="0051469D" w:rsidRPr="00171B77">
        <w:t>–</w:t>
      </w:r>
      <w:r w:rsidR="00953F03" w:rsidRPr="00171B77">
        <w:t xml:space="preserve"> </w:t>
      </w:r>
      <w:r w:rsidR="0051469D" w:rsidRPr="00171B77">
        <w:t>корон</w:t>
      </w:r>
      <w:r w:rsidR="00953F03" w:rsidRPr="00171B77">
        <w:t>а</w:t>
      </w:r>
      <w:r w:rsidR="0051469D" w:rsidRPr="00171B77">
        <w:t>вирусная инфекция)</w:t>
      </w:r>
      <w:r w:rsidRPr="00171B77">
        <w:t>, реализация</w:t>
      </w:r>
      <w:r w:rsidR="00B474C8" w:rsidRPr="00171B77">
        <w:t xml:space="preserve"> базовой программы ОМС в 2025</w:t>
      </w:r>
      <w:r w:rsidRPr="00171B77">
        <w:t xml:space="preserve"> году будет осуществляться с учетом таких особенностей.</w:t>
      </w:r>
    </w:p>
    <w:p w:rsidR="00275F8D" w:rsidRPr="00171B77" w:rsidRDefault="00275F8D" w:rsidP="00827622">
      <w:pPr>
        <w:pStyle w:val="ConsPlusNormal"/>
        <w:ind w:firstLine="540"/>
        <w:jc w:val="both"/>
      </w:pPr>
      <w:r w:rsidRPr="00171B77">
        <w:t xml:space="preserve">Структура тарифа на оплату медицинской помощи в рамках Территориальной программы ОМС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w:t>
      </w:r>
      <w:r w:rsidR="00907BD7" w:rsidRPr="00171B77">
        <w:br/>
      </w:r>
      <w:r w:rsidRPr="00171B77">
        <w:t xml:space="preserve">и химикатов, прочих материальных запасов, расходы на оплату стоимости лабораторных </w:t>
      </w:r>
      <w:bookmarkStart w:id="4" w:name="_GoBack"/>
      <w:bookmarkEnd w:id="4"/>
      <w:r w:rsidR="00907BD7" w:rsidRPr="00171B77">
        <w:br/>
      </w:r>
      <w:r w:rsidRPr="00171B77">
        <w:t xml:space="preserve">и инструментальных исследований, проводимых в других учреждениях (при отсутствии </w:t>
      </w:r>
      <w:r w:rsidR="00907BD7" w:rsidRPr="00171B77">
        <w:br/>
      </w:r>
      <w:r w:rsidRPr="00171B77">
        <w:t xml:space="preserve">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(за исключением бригад скорой медицинской помощи), коммунальных услуг, работ и услуг по содержанию имущества, включая расходы на техническое обслуживание и ремонт основных средств, расходы </w:t>
      </w:r>
      <w:r w:rsidR="00907BD7" w:rsidRPr="00171B77">
        <w:br/>
      </w:r>
      <w:r w:rsidRPr="00171B77">
        <w:t xml:space="preserve">на арендную плату за пользование имуществом, оплату программного обеспечения </w:t>
      </w:r>
      <w:r w:rsidR="00907BD7" w:rsidRPr="00171B77">
        <w:br/>
      </w:r>
      <w:r w:rsidRPr="00171B77">
        <w:t xml:space="preserve">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w:t>
      </w:r>
      <w:r w:rsidR="00907BD7" w:rsidRPr="00171B77">
        <w:br/>
      </w:r>
      <w:r w:rsidRPr="00171B77">
        <w:t xml:space="preserve">на приобретение основных средств (оборудования, производственного и хозяйственного инвентаря) стоимостью до 400 тыс. руб.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w:t>
      </w:r>
      <w:r w:rsidR="00953F03" w:rsidRPr="00171B77">
        <w:br/>
      </w:r>
      <w:r w:rsidRPr="00171B77">
        <w:t>до 1 млн</w:t>
      </w:r>
      <w:r w:rsidR="00953F03" w:rsidRPr="00171B77">
        <w:t>.</w:t>
      </w:r>
      <w:r w:rsidRPr="00171B77">
        <w:t xml:space="preserve"> руб. при отсутствии у медицинской организации не погашенной в течение трех месяцев кредиторской задолженности за счет средств ОМС. Структура тарифа на оплату высокотехнологичной медицинской помощи в рамках Территориальной программы ОМС включает в себя расходы на приобретение основных средств вне зависимости </w:t>
      </w:r>
      <w:r w:rsidR="00907BD7" w:rsidRPr="00171B77">
        <w:br/>
      </w:r>
      <w:r w:rsidRPr="00171B77">
        <w:t>от их стоимости.</w:t>
      </w:r>
    </w:p>
    <w:p w:rsidR="00275F8D" w:rsidRPr="00171B77" w:rsidRDefault="00275F8D" w:rsidP="00827622">
      <w:pPr>
        <w:pStyle w:val="ConsPlusNormal"/>
        <w:ind w:firstLine="540"/>
        <w:jc w:val="both"/>
      </w:pPr>
      <w:r w:rsidRPr="00171B77">
        <w:t xml:space="preserve">Тарифы на оплату медицинской помощи, предоставляемой в рамках Территориальной программы ОМС, и порядок их применения устанавливаются тарифным соглашением между уполномоченным органом, Территориальным фондом ОМС, представителями </w:t>
      </w:r>
      <w:r w:rsidRPr="00171B77">
        <w:lastRenderedPageBreak/>
        <w:t xml:space="preserve">страховых медицинских организаций, медицинских профессиональных некоммерческих организаций, созданных в соответствии со </w:t>
      </w:r>
      <w:hyperlink r:id="rId18">
        <w:r w:rsidRPr="00171B77">
          <w:t>статьей 76</w:t>
        </w:r>
      </w:hyperlink>
      <w:r w:rsidR="00907BD7" w:rsidRPr="00171B77">
        <w:t xml:space="preserve"> Федерального закона №</w:t>
      </w:r>
      <w:r w:rsidRPr="00171B77">
        <w:t xml:space="preserve"> 323-ФЗ, профессиональных союзов медицинских работников или их объединений (ассоциаций), включенными в состав Комиссии по разработке территориальной программы обязательного медицинского страхования в Санкт-Петербурге (далее </w:t>
      </w:r>
      <w:r w:rsidR="0051469D" w:rsidRPr="00171B77">
        <w:t>–</w:t>
      </w:r>
      <w:r w:rsidRPr="00171B77">
        <w:t xml:space="preserve"> Генеральное тарифное соглашение), и формируются в соответствии с принятыми в Территориальной программе ОМС способами оплаты медицинской помощи.</w:t>
      </w:r>
    </w:p>
    <w:p w:rsidR="00275F8D" w:rsidRPr="00171B77" w:rsidRDefault="00275F8D" w:rsidP="00827622">
      <w:pPr>
        <w:pStyle w:val="ConsPlusNormal"/>
        <w:ind w:firstLine="540"/>
        <w:jc w:val="both"/>
      </w:pPr>
      <w:r w:rsidRPr="00171B77">
        <w:t xml:space="preserve">Генеральное тарифное соглашение формируется на основании решений Комиссии </w:t>
      </w:r>
      <w:r w:rsidR="00907BD7" w:rsidRPr="00171B77">
        <w:br/>
      </w:r>
      <w:r w:rsidRPr="00171B77">
        <w:t xml:space="preserve">по разработке территориальной программы обязательного медицинского страхования </w:t>
      </w:r>
      <w:r w:rsidR="00907BD7" w:rsidRPr="00171B77">
        <w:br/>
      </w:r>
      <w:r w:rsidRPr="00171B77">
        <w:t xml:space="preserve">в Санкт-Петербурге, которая осуществляет свою деятельность в соответствии </w:t>
      </w:r>
      <w:r w:rsidR="00907BD7" w:rsidRPr="00171B77">
        <w:br/>
      </w:r>
      <w:r w:rsidRPr="00171B77">
        <w:t>с положением, являющимся приложением к правилам обязательного медицинского страхования, утвержденным уполномоченным Правительством Российской Федерации федеральным органом исполнительной власти.</w:t>
      </w:r>
    </w:p>
    <w:p w:rsidR="00275F8D" w:rsidRPr="00171B77" w:rsidRDefault="00275F8D" w:rsidP="00827622">
      <w:pPr>
        <w:pStyle w:val="ConsPlusNormal"/>
        <w:ind w:firstLine="540"/>
        <w:jc w:val="both"/>
      </w:pPr>
      <w:r w:rsidRPr="00171B77">
        <w:t xml:space="preserve">Тарифы на оплату медицинской помощи по ОМС формируются в соответствии </w:t>
      </w:r>
      <w:r w:rsidR="00907BD7" w:rsidRPr="00171B77">
        <w:br/>
      </w:r>
      <w:r w:rsidRPr="00171B77">
        <w:t>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компенсационного характера, в том числе следующие денежные выплаты:</w:t>
      </w:r>
    </w:p>
    <w:p w:rsidR="00275F8D" w:rsidRPr="00171B77" w:rsidRDefault="00275F8D" w:rsidP="00827622">
      <w:pPr>
        <w:pStyle w:val="ConsPlusNormal"/>
        <w:ind w:firstLine="540"/>
        <w:jc w:val="both"/>
      </w:pPr>
      <w:r w:rsidRPr="00171B77">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275F8D" w:rsidRPr="00171B77" w:rsidRDefault="00275F8D" w:rsidP="00827622">
      <w:pPr>
        <w:pStyle w:val="ConsPlusNormal"/>
        <w:ind w:firstLine="540"/>
        <w:jc w:val="both"/>
      </w:pPr>
      <w:r w:rsidRPr="00171B77">
        <w:t>медицинским работникам фельдшерских и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за оказанную медицинскую помощь в амбулаторных условиях;</w:t>
      </w:r>
    </w:p>
    <w:p w:rsidR="00275F8D" w:rsidRPr="00171B77" w:rsidRDefault="00275F8D" w:rsidP="00827622">
      <w:pPr>
        <w:pStyle w:val="ConsPlusNormal"/>
        <w:ind w:firstLine="540"/>
        <w:jc w:val="both"/>
      </w:pPr>
      <w:r w:rsidRPr="00171B77">
        <w:t>врачам, фельдшерам и медицинским сестрам учреждений и подразделений скорой медицинской помощи за оказанную скорую медицинскую помощь вне медицинской организации;</w:t>
      </w:r>
    </w:p>
    <w:p w:rsidR="00275F8D" w:rsidRPr="00171B77" w:rsidRDefault="00275F8D" w:rsidP="00827622">
      <w:pPr>
        <w:pStyle w:val="ConsPlusNormal"/>
        <w:ind w:firstLine="540"/>
        <w:jc w:val="both"/>
      </w:pPr>
      <w:r w:rsidRPr="00171B77">
        <w:t>специалистам с высшим и средним медицинским образованием за оказанную медицинскую помощь в амбулаторных условиях.</w:t>
      </w:r>
    </w:p>
    <w:p w:rsidR="00275F8D" w:rsidRPr="00171B77" w:rsidRDefault="00755F50" w:rsidP="00827622">
      <w:pPr>
        <w:pStyle w:val="ConsPlusNormal"/>
        <w:ind w:firstLine="540"/>
        <w:jc w:val="both"/>
      </w:pPr>
      <w:r w:rsidRPr="00171B77">
        <w:t xml:space="preserve">Средства нормированного страхового запаса Территориального фонда ОМС, предусмотренные на дополнительное финансовое обеспечение реализации Территориальной программы ОМС, а также на оплату медицинской помощи, оказанной застрахованным лицам за пределами территории субъекта Российской Федерации, </w:t>
      </w:r>
      <w:r w:rsidRPr="00171B77">
        <w:br/>
        <w:t xml:space="preserve">в котором выдан полис ОМС, могут направляться медицинскими организациями </w:t>
      </w:r>
      <w:r w:rsidRPr="00171B77">
        <w:br/>
        <w:t xml:space="preserve">на возмещение расходов за предоставленную медицинскую помощь по видам и условиям ее оказания в части объемов медицинской помощи, превышающих установленные </w:t>
      </w:r>
      <w:r w:rsidRPr="00171B77">
        <w:br/>
        <w:t>им комиссией по разработке территориальной программы ОМС.</w:t>
      </w:r>
    </w:p>
    <w:p w:rsidR="00911812" w:rsidRPr="00171B77" w:rsidRDefault="00911812" w:rsidP="00911812">
      <w:pPr>
        <w:pStyle w:val="ConsPlusNormal"/>
        <w:ind w:firstLine="539"/>
        <w:jc w:val="both"/>
      </w:pPr>
      <w:r w:rsidRPr="00171B77">
        <w:t>Не реже одного раза в квартал Комиссия по разработке территориальной программы ОМС в Санкт-Петербурге (далее – Комиссия) осуществляет оценку исполнения распределенных объемов медицинской помощи, проводит анализ остатков средств ОМС на счетах медицинских организаций, участвующих в реализации Территориальной программы ОМС. По результатам проведенной оценки и анализа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 Комиссия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911812" w:rsidRPr="00171B77" w:rsidRDefault="00911812" w:rsidP="00911812">
      <w:pPr>
        <w:pStyle w:val="ConsPlusNormal"/>
        <w:ind w:firstLine="540"/>
        <w:jc w:val="both"/>
      </w:pPr>
      <w:r w:rsidRPr="00171B77">
        <w:t xml:space="preserve">Медицинские организации, оказывающие несколько видов медицинской помощи, </w:t>
      </w:r>
      <w:r w:rsidRPr="00171B77">
        <w:br/>
        <w:t xml:space="preserve">не вправе перераспределять средства ОМС, предназначенные для оказания скорой, в том числе скорой специализированной, медицинской помощи, и использовать </w:t>
      </w:r>
      <w:r w:rsidRPr="00171B77">
        <w:br/>
        <w:t>их на предоставление других видов медицинской помощи.</w:t>
      </w:r>
    </w:p>
    <w:p w:rsidR="00755F50" w:rsidRPr="00171B77" w:rsidRDefault="00755F50" w:rsidP="00827622">
      <w:pPr>
        <w:pStyle w:val="ConsPlusNormal"/>
        <w:ind w:firstLine="540"/>
        <w:jc w:val="both"/>
      </w:pPr>
    </w:p>
    <w:p w:rsidR="00275F8D" w:rsidRPr="00171B77" w:rsidRDefault="00275F8D" w:rsidP="00827622">
      <w:pPr>
        <w:pStyle w:val="ConsPlusTitle"/>
        <w:jc w:val="center"/>
        <w:outlineLvl w:val="2"/>
      </w:pPr>
      <w:r w:rsidRPr="00171B77">
        <w:lastRenderedPageBreak/>
        <w:t>3.1. Профилактические медицинские осмотры</w:t>
      </w:r>
    </w:p>
    <w:p w:rsidR="00275F8D" w:rsidRPr="00171B77" w:rsidRDefault="00275F8D" w:rsidP="00827622">
      <w:pPr>
        <w:pStyle w:val="ConsPlusTitle"/>
        <w:jc w:val="center"/>
      </w:pPr>
      <w:r w:rsidRPr="00171B77">
        <w:t>и диспансеризация граждан</w:t>
      </w:r>
    </w:p>
    <w:p w:rsidR="00275F8D" w:rsidRPr="00171B77" w:rsidRDefault="00275F8D" w:rsidP="00827622">
      <w:pPr>
        <w:pStyle w:val="ConsPlusNormal"/>
        <w:ind w:firstLine="540"/>
        <w:jc w:val="both"/>
      </w:pPr>
      <w:r w:rsidRPr="00171B77">
        <w:t xml:space="preserve">В рамках проведения профилактических мероприятий исполнительные органы </w:t>
      </w:r>
      <w:r w:rsidR="0051469D" w:rsidRPr="00171B77">
        <w:t xml:space="preserve">государственной власти </w:t>
      </w:r>
      <w:r w:rsidRPr="00171B77">
        <w:t xml:space="preserve">Санкт-Петербурга в сфере охраны здоровья обеспечивают организацию прохождения гражданами профилактических медицинских осмотров </w:t>
      </w:r>
      <w:r w:rsidR="0051469D" w:rsidRPr="00171B77">
        <w:br/>
      </w:r>
      <w:r w:rsidRPr="00171B77">
        <w:t xml:space="preserve">и диспансеризации, в том числе в вечерние часы в будние дни и субботу, а также предоставляют гражданам возможность записи на медицинские исследования, осуществляемой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w:t>
      </w:r>
      <w:r w:rsidR="00953F03" w:rsidRPr="00171B77">
        <w:br/>
      </w:r>
      <w:r w:rsidRPr="00171B77">
        <w:t>на стенде при входе в медицинскую организацию, а также на официальном сайте медицинской организации в информаци</w:t>
      </w:r>
      <w:r w:rsidR="00F42385" w:rsidRPr="00171B77">
        <w:t xml:space="preserve">онно-телекоммуникационной сети «Интернет» </w:t>
      </w:r>
      <w:r w:rsidR="00953F03" w:rsidRPr="00171B77">
        <w:br/>
      </w:r>
      <w:r w:rsidR="00F42385" w:rsidRPr="00171B77">
        <w:t xml:space="preserve">(далее </w:t>
      </w:r>
      <w:r w:rsidR="0051469D" w:rsidRPr="00171B77">
        <w:t>–</w:t>
      </w:r>
      <w:r w:rsidR="00F42385" w:rsidRPr="00171B77">
        <w:t xml:space="preserve"> сеть «Интернет»</w:t>
      </w:r>
      <w:r w:rsidRPr="00171B77">
        <w:t>).</w:t>
      </w:r>
    </w:p>
    <w:p w:rsidR="00275F8D" w:rsidRPr="00171B77" w:rsidRDefault="00275F8D" w:rsidP="00827622">
      <w:pPr>
        <w:pStyle w:val="ConsPlusNormal"/>
        <w:ind w:firstLine="540"/>
        <w:jc w:val="both"/>
      </w:pPr>
      <w:r w:rsidRPr="00171B77">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275F8D" w:rsidRPr="00171B77" w:rsidRDefault="00275F8D" w:rsidP="00827622">
      <w:pPr>
        <w:pStyle w:val="ConsPlusNormal"/>
        <w:ind w:firstLine="540"/>
        <w:jc w:val="both"/>
      </w:pPr>
      <w:r w:rsidRPr="00171B77">
        <w:t xml:space="preserve">Граждане, переболевшие коронавирусной инфекцией, </w:t>
      </w:r>
      <w:r w:rsidR="00D85BB1" w:rsidRPr="00171B77">
        <w:t xml:space="preserve">включая случаи заболеваний, когда отсутствует подтверждение перенесенной коронавирусной инфекции методом </w:t>
      </w:r>
      <w:r w:rsidR="000444D3" w:rsidRPr="00171B77">
        <w:br/>
      </w:r>
      <w:r w:rsidR="00D85BB1" w:rsidRPr="00171B77">
        <w:t xml:space="preserve">ПЦР-диагностики, </w:t>
      </w:r>
      <w:r w:rsidRPr="00171B77">
        <w:t>в течение года после заболевания вправе пройти углубленную диспансеризацию, включающую исследования и иные медицинские вмешательства</w:t>
      </w:r>
      <w:r w:rsidR="0051469D" w:rsidRPr="00171B77">
        <w:t xml:space="preserve"> </w:t>
      </w:r>
      <w:r w:rsidR="0051469D" w:rsidRPr="00171B77">
        <w:br/>
        <w:t>в соответствии с</w:t>
      </w:r>
      <w:r w:rsidRPr="00171B77">
        <w:t xml:space="preserve"> перечн</w:t>
      </w:r>
      <w:r w:rsidR="0051469D" w:rsidRPr="00171B77">
        <w:t>ем</w:t>
      </w:r>
      <w:r w:rsidRPr="00171B77">
        <w:t xml:space="preserve"> согласно приложению </w:t>
      </w:r>
      <w:r w:rsidR="00F42385" w:rsidRPr="00171B77">
        <w:t xml:space="preserve">№ </w:t>
      </w:r>
      <w:r w:rsidRPr="00171B77">
        <w:t>5 к федеральной программе.</w:t>
      </w:r>
    </w:p>
    <w:p w:rsidR="00275F8D" w:rsidRPr="00171B77" w:rsidRDefault="00275F8D" w:rsidP="00827622">
      <w:pPr>
        <w:pStyle w:val="ConsPlusNormal"/>
        <w:ind w:firstLine="540"/>
        <w:jc w:val="both"/>
      </w:pPr>
      <w:r w:rsidRPr="00171B77">
        <w:t xml:space="preserve">Порядок направления граждан на прохождение углубленной диспансеризации, включая категории граждан, проходящих углубленную диспансеризацию </w:t>
      </w:r>
      <w:r w:rsidR="0051469D" w:rsidRPr="00171B77">
        <w:br/>
      </w:r>
      <w:r w:rsidRPr="00171B77">
        <w:t>в первоочередном порядке, устанавливается Минздравом России.</w:t>
      </w:r>
    </w:p>
    <w:p w:rsidR="00275F8D" w:rsidRPr="00171B77" w:rsidRDefault="00275F8D" w:rsidP="00827622">
      <w:pPr>
        <w:pStyle w:val="ConsPlusNormal"/>
        <w:ind w:firstLine="540"/>
        <w:jc w:val="both"/>
      </w:pPr>
      <w:r w:rsidRPr="00171B77">
        <w:t xml:space="preserve">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w:t>
      </w:r>
      <w:r w:rsidR="00907BD7" w:rsidRPr="00171B77">
        <w:br/>
      </w:r>
      <w:r w:rsidRPr="00171B77">
        <w:t>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ОМС. Территориальный фонд ОМС доводит указанные перечни до страховых медицинских организаций, в которых застрахованы граждане, подлежащие углубленной диспансеризации.</w:t>
      </w:r>
    </w:p>
    <w:p w:rsidR="00275F8D" w:rsidRPr="00171B77" w:rsidRDefault="00275F8D" w:rsidP="00827622">
      <w:pPr>
        <w:pStyle w:val="ConsPlusNormal"/>
        <w:ind w:firstLine="540"/>
        <w:jc w:val="both"/>
      </w:pPr>
      <w:r w:rsidRPr="00171B77">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w:t>
      </w:r>
      <w:r w:rsidR="00F42385" w:rsidRPr="00171B77">
        <w:t xml:space="preserve"> «</w:t>
      </w:r>
      <w:r w:rsidRPr="00171B77">
        <w:t xml:space="preserve">Единый портал государственных </w:t>
      </w:r>
      <w:r w:rsidR="00F42385" w:rsidRPr="00171B77">
        <w:t>и муниципальных услуг (функций)»</w:t>
      </w:r>
      <w:r w:rsidRPr="00171B77">
        <w:t xml:space="preserve">, сети радиотелефонной связи </w:t>
      </w:r>
      <w:r w:rsidR="00907BD7" w:rsidRPr="00171B77">
        <w:br/>
      </w:r>
      <w:r w:rsidRPr="00171B77">
        <w:t>(СМС-сообщения) и иных доступных средств связи.</w:t>
      </w:r>
    </w:p>
    <w:p w:rsidR="00275F8D" w:rsidRPr="00171B77" w:rsidRDefault="00275F8D" w:rsidP="00827622">
      <w:pPr>
        <w:pStyle w:val="ConsPlusNormal"/>
        <w:ind w:firstLine="540"/>
        <w:jc w:val="both"/>
      </w:pPr>
      <w:r w:rsidRPr="00171B77">
        <w:t xml:space="preserve">Запись граждан на углубленную диспансеризацию осуществляется в том числе </w:t>
      </w:r>
      <w:r w:rsidR="00907BD7" w:rsidRPr="00171B77">
        <w:br/>
      </w:r>
      <w:r w:rsidRPr="00171B77">
        <w:t>с использованием федеральной государственн</w:t>
      </w:r>
      <w:r w:rsidR="00F42385" w:rsidRPr="00171B77">
        <w:t>ой информационной системы «</w:t>
      </w:r>
      <w:r w:rsidRPr="00171B77">
        <w:t xml:space="preserve">Единый портал государственных </w:t>
      </w:r>
      <w:r w:rsidR="00F42385" w:rsidRPr="00171B77">
        <w:t>и муниципальных услуг (функций)»</w:t>
      </w:r>
      <w:r w:rsidRPr="00171B77">
        <w:t>.</w:t>
      </w:r>
    </w:p>
    <w:p w:rsidR="00275F8D" w:rsidRPr="00171B77" w:rsidRDefault="00275F8D" w:rsidP="00827622">
      <w:pPr>
        <w:pStyle w:val="ConsPlusNormal"/>
        <w:ind w:firstLine="540"/>
        <w:jc w:val="both"/>
      </w:pPr>
      <w:r w:rsidRPr="00171B77">
        <w:t xml:space="preserve">Медицинские организации организуют прохождение </w:t>
      </w:r>
      <w:r w:rsidR="0051469D" w:rsidRPr="00171B77">
        <w:t>граждан</w:t>
      </w:r>
      <w:r w:rsidR="00AF48E9" w:rsidRPr="00171B77">
        <w:t>ином</w:t>
      </w:r>
      <w:r w:rsidR="0051469D" w:rsidRPr="00171B77">
        <w:t xml:space="preserve"> углубленной диспансеризации </w:t>
      </w:r>
      <w:r w:rsidRPr="00171B77">
        <w:t xml:space="preserve">в течение одного дня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w:t>
      </w:r>
      <w:r w:rsidR="00F42385" w:rsidRPr="00171B77">
        <w:t xml:space="preserve">№ </w:t>
      </w:r>
      <w:r w:rsidRPr="00171B77">
        <w:t>5 к федеральной программе.</w:t>
      </w:r>
    </w:p>
    <w:p w:rsidR="00275F8D" w:rsidRPr="00171B77" w:rsidRDefault="00275F8D" w:rsidP="00827622">
      <w:pPr>
        <w:pStyle w:val="ConsPlusNormal"/>
        <w:ind w:firstLine="540"/>
        <w:jc w:val="both"/>
      </w:pPr>
      <w:r w:rsidRPr="00171B77">
        <w:t xml:space="preserve">По результатам углубленной диспансеризации в случае выявления хронических неинфекционных заболеваний, в том числе связанных с перенесенной коронавирусной инфекцией, гражданин в течение трех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w:t>
      </w:r>
      <w:r w:rsidR="0051469D" w:rsidRPr="00171B77">
        <w:br/>
      </w:r>
      <w:r w:rsidRPr="00171B77">
        <w:lastRenderedPageBreak/>
        <w:t>в порядке, установленном Минздравом России, а также предоставляются лекарственные препараты в соответствии с законодательством Российской Федерации.</w:t>
      </w:r>
    </w:p>
    <w:p w:rsidR="00275F8D" w:rsidRPr="00171B77" w:rsidRDefault="00275F8D" w:rsidP="00827622">
      <w:pPr>
        <w:pStyle w:val="ConsPlusNormal"/>
        <w:ind w:firstLine="540"/>
        <w:jc w:val="both"/>
      </w:pPr>
      <w:r w:rsidRPr="00171B77">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275F8D" w:rsidRPr="00171B77" w:rsidRDefault="00275F8D" w:rsidP="00827622">
      <w:pPr>
        <w:pStyle w:val="ConsPlusNormal"/>
        <w:ind w:firstLine="540"/>
        <w:jc w:val="both"/>
      </w:pPr>
      <w:r w:rsidRPr="00171B77">
        <w:t xml:space="preserve">Для женщин и мужчин репродуктивного возраста поэтапно в зависимости </w:t>
      </w:r>
      <w:r w:rsidR="00907BD7" w:rsidRPr="00171B77">
        <w:br/>
      </w:r>
      <w:r w:rsidRPr="00171B77">
        <w:t xml:space="preserve">от возрастных групп одновременно с прохождением профилактического осмотра </w:t>
      </w:r>
      <w:r w:rsidR="00907BD7" w:rsidRPr="00171B77">
        <w:br/>
      </w:r>
      <w:r w:rsidRPr="00171B77">
        <w:t xml:space="preserve">или диспансеризации организуется проведение диспансеризации, направленной на оценку их репродуктивного здоровья (далее </w:t>
      </w:r>
      <w:r w:rsidR="008276EE" w:rsidRPr="00171B77">
        <w:t>–</w:t>
      </w:r>
      <w:r w:rsidRPr="00171B77">
        <w:t xml:space="preserve"> диспансеризация для оценки репродуктивного здоровья), включающей исследования и иные медицинские вмешательства </w:t>
      </w:r>
      <w:r w:rsidR="008276EE" w:rsidRPr="00171B77">
        <w:t xml:space="preserve">в соответствии с </w:t>
      </w:r>
      <w:r w:rsidRPr="00171B77">
        <w:t>перечн</w:t>
      </w:r>
      <w:r w:rsidR="008276EE" w:rsidRPr="00171B77">
        <w:t>ем</w:t>
      </w:r>
      <w:r w:rsidRPr="00171B77">
        <w:t xml:space="preserve"> согласно приложению </w:t>
      </w:r>
      <w:r w:rsidR="00AE60D1" w:rsidRPr="00171B77">
        <w:t xml:space="preserve">№ </w:t>
      </w:r>
      <w:r w:rsidRPr="00171B77">
        <w:t xml:space="preserve">6 к федеральной программе.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w:t>
      </w:r>
      <w:r w:rsidR="00D85BB1" w:rsidRPr="00171B77">
        <w:t xml:space="preserve">такой </w:t>
      </w:r>
      <w:r w:rsidRPr="00171B77">
        <w:t>медицин</w:t>
      </w:r>
      <w:r w:rsidR="00AE60D1" w:rsidRPr="00171B77">
        <w:t xml:space="preserve">ской организации, </w:t>
      </w:r>
      <w:r w:rsidRPr="00171B77">
        <w:t xml:space="preserve">осуществляется забор материала для исследования </w:t>
      </w:r>
      <w:r w:rsidR="008276EE" w:rsidRPr="00171B77">
        <w:br/>
      </w:r>
      <w:r w:rsidRPr="00171B77">
        <w:t xml:space="preserve">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w:t>
      </w:r>
      <w:r w:rsidR="008276EE" w:rsidRPr="00171B77">
        <w:br/>
      </w:r>
      <w:r w:rsidRPr="00171B77">
        <w:t xml:space="preserve">(врача-хирурга,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w:t>
      </w:r>
      <w:r w:rsidR="005C1436" w:rsidRPr="00171B77">
        <w:br/>
      </w:r>
      <w:r w:rsidRPr="00171B77">
        <w:t>не менее чем за три рабочих дня до назначения даты приема (осмотра).</w:t>
      </w:r>
    </w:p>
    <w:p w:rsidR="00275F8D" w:rsidRPr="00171B77" w:rsidRDefault="00275F8D" w:rsidP="00827622">
      <w:pPr>
        <w:pStyle w:val="ConsPlusNormal"/>
        <w:ind w:firstLine="540"/>
        <w:jc w:val="both"/>
      </w:pPr>
      <w:r w:rsidRPr="00171B77">
        <w:t>Исполнительные органы государственной власти Санкт-Петербурга в сфере охраны здоровья размещают на с</w:t>
      </w:r>
      <w:r w:rsidR="00F42385" w:rsidRPr="00171B77">
        <w:t>воих официальных сайтах в сети «Интернет»</w:t>
      </w:r>
      <w:r w:rsidRPr="00171B77">
        <w:t xml:space="preserve"> информацию </w:t>
      </w:r>
      <w:r w:rsidR="00907BD7" w:rsidRPr="00171B77">
        <w:br/>
      </w:r>
      <w:r w:rsidRPr="00171B77">
        <w:t>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диспансеризацию для оценки репродуктивного здоровья, а также порядок их работы.</w:t>
      </w:r>
    </w:p>
    <w:p w:rsidR="00275F8D" w:rsidRPr="00171B77" w:rsidRDefault="00275F8D" w:rsidP="00827622">
      <w:pPr>
        <w:pStyle w:val="ConsPlusNormal"/>
        <w:ind w:firstLine="540"/>
        <w:jc w:val="both"/>
      </w:pPr>
      <w:r w:rsidRPr="00171B77">
        <w:t xml:space="preserve">В целях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семь 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медицинской бригады. Страховые медицинские организации, в свою очередь, не менее чем за три рабочих дня информируют всеми доступными способами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Территориальный фонд ОМС. Страховые медицинские организации также осуществляют мониторинг посещения гражданами указанных осмотров с передачей его результатов территориальным фондам </w:t>
      </w:r>
      <w:r w:rsidR="008276EE" w:rsidRPr="00171B77">
        <w:t>ОМС</w:t>
      </w:r>
      <w:r w:rsidRPr="00171B77">
        <w:t>.</w:t>
      </w:r>
    </w:p>
    <w:p w:rsidR="00275F8D" w:rsidRPr="00171B77" w:rsidRDefault="00275F8D" w:rsidP="00827622">
      <w:pPr>
        <w:pStyle w:val="ConsPlusNormal"/>
        <w:ind w:firstLine="540"/>
        <w:jc w:val="both"/>
      </w:pPr>
      <w:r w:rsidRPr="00171B77">
        <w:t>Территориальный фонд ОМС осуществляют мониторинг хода информирования страховыми медицинскими организациями застрахованных лиц, проживающих в месте выезда, а также осуществляют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результатах проведенных мероприятий и передают агрегированные сведения Федеральному фонду ОМС в порядке, установленном законодательством Российской Федерации.</w:t>
      </w:r>
    </w:p>
    <w:p w:rsidR="00275F8D" w:rsidRPr="00171B77" w:rsidRDefault="00275F8D" w:rsidP="00827622">
      <w:pPr>
        <w:pStyle w:val="ConsPlusNormal"/>
        <w:ind w:firstLine="540"/>
        <w:jc w:val="both"/>
      </w:pPr>
      <w:r w:rsidRPr="00171B77">
        <w:t xml:space="preserve">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w:t>
      </w:r>
      <w:r w:rsidRPr="00171B77">
        <w:lastRenderedPageBreak/>
        <w:t>законодательством Российской Федерации в случае работы за пределами установленной для них продолжительности рабочего времени.</w:t>
      </w:r>
    </w:p>
    <w:p w:rsidR="00275F8D" w:rsidRPr="00171B77" w:rsidRDefault="00275F8D" w:rsidP="00827622">
      <w:pPr>
        <w:pStyle w:val="ConsPlusNormal"/>
        <w:ind w:firstLine="540"/>
        <w:jc w:val="both"/>
      </w:pPr>
      <w:r w:rsidRPr="00171B77">
        <w:t xml:space="preserve">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w:t>
      </w:r>
      <w:r w:rsidR="00907BD7" w:rsidRPr="00171B77">
        <w:br/>
      </w:r>
      <w:r w:rsidRPr="00171B77">
        <w:t>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275F8D" w:rsidRPr="00171B77" w:rsidRDefault="00275F8D" w:rsidP="00827622">
      <w:pPr>
        <w:pStyle w:val="ConsPlusNormal"/>
        <w:ind w:firstLine="540"/>
        <w:jc w:val="both"/>
      </w:pPr>
      <w:r w:rsidRPr="00171B77">
        <w:t xml:space="preserve">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w:t>
      </w:r>
      <w:r w:rsidRPr="00171B77">
        <w:rPr>
          <w:strike/>
        </w:rPr>
        <w:t xml:space="preserve">данному </w:t>
      </w:r>
      <w:r w:rsidR="00E87D0F" w:rsidRPr="00171B77">
        <w:t xml:space="preserve">этому </w:t>
      </w:r>
      <w:r w:rsidRPr="00171B77">
        <w:t xml:space="preserve">случаю диспансеризации медико-экономическую экспертизу, а при необходимости </w:t>
      </w:r>
      <w:r w:rsidR="008276EE" w:rsidRPr="00171B77">
        <w:t>–</w:t>
      </w:r>
      <w:r w:rsidRPr="00171B77">
        <w:t xml:space="preserve"> экспертизу качества медицинской помощи в порядке, утвержденном Минздравом России.</w:t>
      </w:r>
    </w:p>
    <w:p w:rsidR="00275F8D" w:rsidRPr="00171B77" w:rsidRDefault="00275F8D" w:rsidP="00827622">
      <w:pPr>
        <w:pStyle w:val="ConsPlusNormal"/>
        <w:ind w:firstLine="540"/>
        <w:jc w:val="both"/>
      </w:pPr>
      <w:r w:rsidRPr="00171B77">
        <w:t xml:space="preserve">Результаты указанных экспертиз направляются в Федеральную службу по надзору </w:t>
      </w:r>
      <w:r w:rsidR="00907BD7" w:rsidRPr="00171B77">
        <w:br/>
      </w:r>
      <w:r w:rsidRPr="00171B77">
        <w:t xml:space="preserve">в сфере здравоохранения для рассмотрения и принятия мер реагирования в соответствии </w:t>
      </w:r>
      <w:r w:rsidR="00907BD7" w:rsidRPr="00171B77">
        <w:br/>
      </w:r>
      <w:r w:rsidRPr="00171B77">
        <w:t>с законодательством Российской Федерации.</w:t>
      </w:r>
    </w:p>
    <w:p w:rsidR="00275F8D" w:rsidRPr="00171B77" w:rsidRDefault="00275F8D" w:rsidP="00911812">
      <w:pPr>
        <w:pStyle w:val="ConsPlusNormal"/>
        <w:ind w:firstLine="539"/>
        <w:jc w:val="both"/>
      </w:pPr>
      <w:r w:rsidRPr="00171B77">
        <w:t xml:space="preserve">Нормативы финансовых затрат на единицу объема медицинской помощи </w:t>
      </w:r>
      <w:r w:rsidR="00907BD7" w:rsidRPr="00171B77">
        <w:br/>
      </w:r>
      <w:r w:rsidRPr="00171B77">
        <w:t xml:space="preserve">за счет средств ОМС установлены с учетом в том числе расходов, связанных </w:t>
      </w:r>
      <w:r w:rsidR="005C1436" w:rsidRPr="00171B77">
        <w:br/>
      </w:r>
      <w:r w:rsidRPr="00171B77">
        <w:t xml:space="preserve">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w:t>
      </w:r>
      <w:r w:rsidR="00907BD7" w:rsidRPr="00171B77">
        <w:br/>
      </w:r>
      <w:r w:rsidRPr="00171B77">
        <w:t>(при проведении маммографии</w:t>
      </w:r>
      <w:r w:rsidR="00907BD7" w:rsidRPr="00171B77">
        <w:t xml:space="preserve">, </w:t>
      </w:r>
      <w:r w:rsidR="00907BD7" w:rsidRPr="00171B77">
        <w:rPr>
          <w:szCs w:val="24"/>
        </w:rPr>
        <w:t xml:space="preserve">рентгенографии или флюорографии грудной клетки, компьютерной томографии </w:t>
      </w:r>
      <w:r w:rsidR="00AF48E9" w:rsidRPr="00171B77">
        <w:rPr>
          <w:szCs w:val="24"/>
        </w:rPr>
        <w:t xml:space="preserve">(далее </w:t>
      </w:r>
      <w:r w:rsidR="008276EE" w:rsidRPr="00171B77">
        <w:rPr>
          <w:szCs w:val="24"/>
        </w:rPr>
        <w:t>–</w:t>
      </w:r>
      <w:r w:rsidR="00AF48E9" w:rsidRPr="00171B77">
        <w:rPr>
          <w:szCs w:val="24"/>
        </w:rPr>
        <w:t xml:space="preserve"> </w:t>
      </w:r>
      <w:r w:rsidR="008276EE" w:rsidRPr="00171B77">
        <w:rPr>
          <w:szCs w:val="24"/>
        </w:rPr>
        <w:t xml:space="preserve">КТ) </w:t>
      </w:r>
      <w:r w:rsidR="00907BD7" w:rsidRPr="00171B77">
        <w:rPr>
          <w:szCs w:val="24"/>
        </w:rPr>
        <w:t xml:space="preserve">органов грудной клетки </w:t>
      </w:r>
      <w:r w:rsidR="00907BD7" w:rsidRPr="00171B77">
        <w:rPr>
          <w:strike/>
          <w:szCs w:val="24"/>
        </w:rPr>
        <w:t xml:space="preserve">и </w:t>
      </w:r>
      <w:r w:rsidR="008276EE" w:rsidRPr="00171B77">
        <w:rPr>
          <w:strike/>
          <w:szCs w:val="24"/>
        </w:rPr>
        <w:t>КТ</w:t>
      </w:r>
      <w:r w:rsidR="00907BD7" w:rsidRPr="00171B77">
        <w:rPr>
          <w:strike/>
          <w:szCs w:val="24"/>
        </w:rPr>
        <w:t xml:space="preserve"> головного мозга</w:t>
      </w:r>
      <w:r w:rsidR="00907BD7" w:rsidRPr="00171B77">
        <w:rPr>
          <w:rFonts w:cs="Calibri"/>
          <w:szCs w:val="24"/>
        </w:rPr>
        <w:t>),</w:t>
      </w:r>
      <w:r w:rsidR="00907BD7" w:rsidRPr="00171B77">
        <w:rPr>
          <w:szCs w:val="24"/>
        </w:rPr>
        <w:t xml:space="preserve"> </w:t>
      </w:r>
      <w:r w:rsidR="008276EE" w:rsidRPr="00171B77">
        <w:rPr>
          <w:szCs w:val="24"/>
        </w:rPr>
        <w:br/>
      </w:r>
      <w:r w:rsidRPr="00171B77">
        <w:t xml:space="preserve">в соответствии с порядком проведения профилактического медицинского осмотра </w:t>
      </w:r>
      <w:r w:rsidR="008276EE" w:rsidRPr="00171B77">
        <w:br/>
      </w:r>
      <w:r w:rsidRPr="00171B77">
        <w:t>и диспансеризации определенных групп взрослого населения, утвержденным Минздравом России.</w:t>
      </w:r>
    </w:p>
    <w:p w:rsidR="00911812" w:rsidRPr="00171B77" w:rsidRDefault="00911812" w:rsidP="00911812">
      <w:pPr>
        <w:pStyle w:val="ConsPlusNormal"/>
        <w:ind w:firstLine="539"/>
        <w:jc w:val="both"/>
      </w:pPr>
      <w:r w:rsidRPr="00171B77">
        <w:t>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Минздравом России в соответствии с Федеральным законом № 323-ФЗ, осуществляется за единицу объема медицинской помощи (комплексное посещение).</w:t>
      </w:r>
    </w:p>
    <w:p w:rsidR="00275F8D" w:rsidRPr="00171B77" w:rsidRDefault="00275F8D" w:rsidP="00827622">
      <w:pPr>
        <w:pStyle w:val="ConsPlusNormal"/>
        <w:ind w:firstLine="540"/>
        <w:jc w:val="both"/>
      </w:pPr>
    </w:p>
    <w:p w:rsidR="00275F8D" w:rsidRPr="00171B77" w:rsidRDefault="00275F8D" w:rsidP="00827622">
      <w:pPr>
        <w:pStyle w:val="ConsPlusTitle"/>
        <w:jc w:val="center"/>
        <w:outlineLvl w:val="2"/>
      </w:pPr>
      <w:r w:rsidRPr="00171B77">
        <w:t>3.2. Диспансерное наблюдение за гражданами</w:t>
      </w:r>
    </w:p>
    <w:p w:rsidR="00275F8D" w:rsidRPr="00171B77" w:rsidRDefault="00275F8D" w:rsidP="00827622">
      <w:pPr>
        <w:pStyle w:val="ConsPlusNormal"/>
        <w:ind w:firstLine="540"/>
        <w:jc w:val="both"/>
      </w:pPr>
      <w:r w:rsidRPr="00171B77">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275F8D" w:rsidRPr="00171B77" w:rsidRDefault="00275F8D" w:rsidP="00827622">
      <w:pPr>
        <w:pStyle w:val="ConsPlusNormal"/>
        <w:ind w:firstLine="540"/>
        <w:jc w:val="both"/>
      </w:pPr>
      <w:r w:rsidRPr="00171B77">
        <w:t>Диспансерное наблюдение проводится в порядке, утвержденном Минздравом России.</w:t>
      </w:r>
    </w:p>
    <w:p w:rsidR="00275F8D" w:rsidRPr="00171B77" w:rsidRDefault="00275F8D" w:rsidP="00827622">
      <w:pPr>
        <w:pStyle w:val="ConsPlusNormal"/>
        <w:ind w:firstLine="540"/>
        <w:jc w:val="both"/>
      </w:pPr>
      <w:r w:rsidRPr="00171B77">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Территориальному фонду ОМС, а также исполнительным органам государственной власти Санкт-Петербурга в сфере охраны здоровья для проведения анализа и принятия управленческих решений.</w:t>
      </w:r>
    </w:p>
    <w:p w:rsidR="00275F8D" w:rsidRPr="00171B77" w:rsidRDefault="00275F8D" w:rsidP="00827622">
      <w:pPr>
        <w:pStyle w:val="ConsPlusNormal"/>
        <w:ind w:firstLine="540"/>
        <w:jc w:val="both"/>
      </w:pPr>
      <w:r w:rsidRPr="00171B77">
        <w:t>Медицинские организации с использованием федеральной государс</w:t>
      </w:r>
      <w:r w:rsidR="00F42385" w:rsidRPr="00171B77">
        <w:t>твенной информационной системы «</w:t>
      </w:r>
      <w:r w:rsidRPr="00171B77">
        <w:t>Единый портал государственных и муниципальных услуг (функций)</w:t>
      </w:r>
      <w:r w:rsidR="00F42385" w:rsidRPr="00171B77">
        <w:t>»</w:t>
      </w:r>
      <w:r w:rsidRPr="00171B77">
        <w:t>,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275F8D" w:rsidRPr="00171B77" w:rsidRDefault="00275F8D" w:rsidP="00827622">
      <w:pPr>
        <w:pStyle w:val="ConsPlusNormal"/>
        <w:ind w:firstLine="540"/>
        <w:jc w:val="both"/>
      </w:pPr>
      <w:r w:rsidRPr="00171B77">
        <w:t xml:space="preserve">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w:t>
      </w:r>
      <w:r w:rsidRPr="00171B77">
        <w:lastRenderedPageBreak/>
        <w:t xml:space="preserve">ранее сформированных хронических неинфекционных заболеваний (далее </w:t>
      </w:r>
      <w:r w:rsidR="008276EE" w:rsidRPr="00171B77">
        <w:t>–</w:t>
      </w:r>
      <w:r w:rsidRPr="00171B77">
        <w:t xml:space="preserve"> диспансерное наблюдение работающих граждан).</w:t>
      </w:r>
    </w:p>
    <w:p w:rsidR="00275F8D" w:rsidRPr="00171B77" w:rsidRDefault="00275F8D" w:rsidP="00827622">
      <w:pPr>
        <w:pStyle w:val="ConsPlusNormal"/>
        <w:ind w:firstLine="540"/>
        <w:jc w:val="both"/>
      </w:pPr>
      <w:r w:rsidRPr="00171B77">
        <w:t>Организация диспансерного наблюдения работающих граждан может осуществляться:</w:t>
      </w:r>
    </w:p>
    <w:p w:rsidR="00275F8D" w:rsidRPr="00171B77" w:rsidRDefault="00275F8D" w:rsidP="00827622">
      <w:pPr>
        <w:pStyle w:val="ConsPlusNormal"/>
        <w:ind w:firstLine="540"/>
        <w:jc w:val="both"/>
      </w:pPr>
      <w:r w:rsidRPr="00171B77">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rsidR="00275F8D" w:rsidRPr="00171B77" w:rsidRDefault="00275F8D" w:rsidP="00827622">
      <w:pPr>
        <w:pStyle w:val="ConsPlusNormal"/>
        <w:ind w:firstLine="540"/>
        <w:jc w:val="both"/>
      </w:pPr>
      <w:r w:rsidRPr="00171B77">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Территориальной программе ОМС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Минздравом России).</w:t>
      </w:r>
    </w:p>
    <w:p w:rsidR="00275F8D" w:rsidRPr="00171B77" w:rsidRDefault="00275F8D" w:rsidP="00827622">
      <w:pPr>
        <w:pStyle w:val="ConsPlusNormal"/>
        <w:ind w:firstLine="540"/>
        <w:jc w:val="both"/>
      </w:pPr>
      <w:r w:rsidRPr="00171B77">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ОМС в целях последующей оплаты оказанных комплексных посещений по диспансеризации работающих граждан в рамках отдельных реестров счетов.</w:t>
      </w:r>
    </w:p>
    <w:p w:rsidR="00275F8D" w:rsidRPr="00171B77" w:rsidRDefault="00275F8D" w:rsidP="00827622">
      <w:pPr>
        <w:pStyle w:val="ConsPlusNormal"/>
        <w:ind w:firstLine="540"/>
        <w:jc w:val="both"/>
      </w:pPr>
      <w:r w:rsidRPr="00171B77">
        <w:t xml:space="preserve">Диспансерное наблюдение работающего гражданина также может быть проведено силами медицинской организации, к которой прикреплен работающий гражданин, </w:t>
      </w:r>
      <w:r w:rsidR="00BF6E06" w:rsidRPr="00171B77">
        <w:br/>
      </w:r>
      <w:r w:rsidRPr="00171B77">
        <w:t xml:space="preserve">с использованием выездных методов работы и организацией осмотров и исследований </w:t>
      </w:r>
      <w:r w:rsidR="00AE60D1" w:rsidRPr="00171B77">
        <w:br/>
      </w:r>
      <w:r w:rsidRPr="00171B77">
        <w:t>по месту осуществления гражданином служебной деятельности.</w:t>
      </w:r>
    </w:p>
    <w:p w:rsidR="00275F8D" w:rsidRPr="00171B77" w:rsidRDefault="00275F8D" w:rsidP="00827622">
      <w:pPr>
        <w:pStyle w:val="ConsPlusNormal"/>
        <w:ind w:firstLine="540"/>
        <w:jc w:val="both"/>
      </w:pPr>
      <w:r w:rsidRPr="00171B77">
        <w:t xml:space="preserve">Если медицинская организация, осуществляющая диспансерное наблюдение работающего гражданина в соответствии с настоящим разделом Территориальной программы, не является медицинской организацией, к которой прикреплен работающий гражданин, то </w:t>
      </w:r>
      <w:r w:rsidRPr="00171B77">
        <w:rPr>
          <w:strike/>
        </w:rPr>
        <w:t>данная</w:t>
      </w:r>
      <w:r w:rsidRPr="00171B77">
        <w:t xml:space="preserve"> </w:t>
      </w:r>
      <w:r w:rsidR="00E87D0F" w:rsidRPr="00171B77">
        <w:t xml:space="preserve">такая </w:t>
      </w:r>
      <w:r w:rsidRPr="00171B77">
        <w:t xml:space="preserve">организация направляет сведения о результатах прохождения работающим гражданином диспансерного наблюдения в медицинскую организацию, </w:t>
      </w:r>
      <w:r w:rsidR="00BF6E06" w:rsidRPr="00171B77">
        <w:br/>
      </w:r>
      <w:r w:rsidRPr="00171B77">
        <w:t>к которой прикреплен гражданин, с использованием Единой государственной информационной системы в сфере здравоохранения в течение трех рабочих дней после получения указанных результатов.</w:t>
      </w:r>
    </w:p>
    <w:p w:rsidR="00275F8D" w:rsidRPr="00171B77" w:rsidRDefault="00275F8D" w:rsidP="00827622">
      <w:pPr>
        <w:pStyle w:val="ConsPlusNormal"/>
        <w:ind w:firstLine="540"/>
        <w:jc w:val="both"/>
      </w:pPr>
      <w:r w:rsidRPr="00171B77">
        <w:t xml:space="preserve">В этом случае Территориальный фонд ОМС осуществляет контроль за правильностью учета проведенного диспансерного наблюдения работающих граждан в целях исключения дублирования </w:t>
      </w:r>
      <w:r w:rsidRPr="00171B77">
        <w:rPr>
          <w:strike/>
        </w:rPr>
        <w:t>данного</w:t>
      </w:r>
      <w:r w:rsidRPr="00171B77">
        <w:t xml:space="preserve"> </w:t>
      </w:r>
      <w:r w:rsidR="00FE0E16" w:rsidRPr="00171B77">
        <w:t xml:space="preserve">такого </w:t>
      </w:r>
      <w:r w:rsidRPr="00171B77">
        <w:t>наблюдения.</w:t>
      </w:r>
    </w:p>
    <w:p w:rsidR="00275F8D" w:rsidRPr="00171B77" w:rsidRDefault="00275F8D" w:rsidP="00827622">
      <w:pPr>
        <w:pStyle w:val="ConsPlusNormal"/>
        <w:ind w:firstLine="540"/>
        <w:jc w:val="both"/>
      </w:pPr>
      <w:r w:rsidRPr="00171B77">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Минздравом России.</w:t>
      </w:r>
    </w:p>
    <w:p w:rsidR="00275F8D" w:rsidRPr="00171B77" w:rsidRDefault="00275F8D" w:rsidP="00827622">
      <w:pPr>
        <w:pStyle w:val="ConsPlusNormal"/>
        <w:ind w:firstLine="540"/>
        <w:jc w:val="both"/>
      </w:pPr>
      <w:r w:rsidRPr="00171B77">
        <w:t xml:space="preserve">Территориальный фонд ОМС ведет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w:t>
      </w:r>
      <w:r w:rsidR="00FE139A" w:rsidRPr="00171B77">
        <w:br/>
      </w:r>
      <w:r w:rsidR="00FE0E16" w:rsidRPr="00171B77">
        <w:t xml:space="preserve">в </w:t>
      </w:r>
      <w:r w:rsidRPr="00171B77">
        <w:t>Федеральн</w:t>
      </w:r>
      <w:r w:rsidR="00FE0E16" w:rsidRPr="00171B77">
        <w:t>ый фонд</w:t>
      </w:r>
      <w:r w:rsidRPr="00171B77">
        <w:t xml:space="preserve"> ОМС.</w:t>
      </w:r>
    </w:p>
    <w:p w:rsidR="00275F8D" w:rsidRPr="00171B77" w:rsidRDefault="00D85BB1" w:rsidP="00827622">
      <w:pPr>
        <w:pStyle w:val="ConsPlusNormal"/>
        <w:ind w:firstLine="540"/>
        <w:jc w:val="both"/>
      </w:pPr>
      <w:r w:rsidRPr="00171B77">
        <w:t>Мин</w:t>
      </w:r>
      <w:r w:rsidR="0088455D" w:rsidRPr="00171B77">
        <w:t xml:space="preserve">здрав России </w:t>
      </w:r>
      <w:r w:rsidRPr="00171B77">
        <w:t xml:space="preserve">дает разъяснения </w:t>
      </w:r>
      <w:r w:rsidR="008276EE" w:rsidRPr="00171B77">
        <w:t>относительно</w:t>
      </w:r>
      <w:r w:rsidRPr="00171B77">
        <w:t xml:space="preserve"> порядк</w:t>
      </w:r>
      <w:r w:rsidR="00AF48E9" w:rsidRPr="00171B77">
        <w:t>а</w:t>
      </w:r>
      <w:r w:rsidRPr="00171B77">
        <w:t xml:space="preserve"> проведения диспансерного наблюдения работающих граждан, а также осуществляет его мониторинг</w:t>
      </w:r>
      <w:r w:rsidR="00827622" w:rsidRPr="00171B77">
        <w:t>.</w:t>
      </w:r>
    </w:p>
    <w:p w:rsidR="00827622" w:rsidRPr="00171B77" w:rsidRDefault="00827622" w:rsidP="00827622">
      <w:pPr>
        <w:pStyle w:val="ConsPlusNormal"/>
        <w:ind w:firstLine="540"/>
        <w:jc w:val="both"/>
      </w:pPr>
    </w:p>
    <w:p w:rsidR="00275F8D" w:rsidRPr="00171B77" w:rsidRDefault="00275F8D" w:rsidP="00275F8D">
      <w:pPr>
        <w:pStyle w:val="ConsPlusTitle"/>
        <w:jc w:val="center"/>
        <w:outlineLvl w:val="2"/>
      </w:pPr>
      <w:r w:rsidRPr="00171B77">
        <w:t>3.3. Способы оплаты медицинской помощи, оказываемой</w:t>
      </w:r>
    </w:p>
    <w:p w:rsidR="00275F8D" w:rsidRPr="00171B77" w:rsidRDefault="00275F8D" w:rsidP="00275F8D">
      <w:pPr>
        <w:pStyle w:val="ConsPlusTitle"/>
        <w:jc w:val="center"/>
      </w:pPr>
      <w:r w:rsidRPr="00171B77">
        <w:t>застрахованным лицам по ОМС</w:t>
      </w:r>
    </w:p>
    <w:p w:rsidR="007E4BAC" w:rsidRPr="00171B77" w:rsidRDefault="007E4BAC" w:rsidP="00275F8D">
      <w:pPr>
        <w:pStyle w:val="ConsPlusTitle"/>
        <w:jc w:val="center"/>
      </w:pPr>
    </w:p>
    <w:p w:rsidR="00275F8D" w:rsidRPr="00171B77" w:rsidRDefault="00275F8D" w:rsidP="00026215">
      <w:pPr>
        <w:pStyle w:val="ConsPlusNormal"/>
        <w:ind w:firstLine="540"/>
        <w:jc w:val="both"/>
      </w:pPr>
      <w:r w:rsidRPr="00171B77">
        <w:t xml:space="preserve">При реализации Территориальной программы ОМС применяются следующие способы оплаты медицинской помощи, оказываемой застрахованным лицам по ОМС </w:t>
      </w:r>
      <w:r w:rsidR="00BF6E06" w:rsidRPr="00171B77">
        <w:br/>
      </w:r>
      <w:r w:rsidRPr="00171B77">
        <w:t>в Российской Федерации:</w:t>
      </w:r>
    </w:p>
    <w:p w:rsidR="00275F8D" w:rsidRPr="00171B77" w:rsidRDefault="00275F8D" w:rsidP="00026215">
      <w:pPr>
        <w:pStyle w:val="ConsPlusNormal"/>
        <w:ind w:firstLine="540"/>
        <w:jc w:val="both"/>
      </w:pPr>
      <w:r w:rsidRPr="00171B77">
        <w:t>при оплате медицинской помощи, оказанной в амбулаторных условиях:</w:t>
      </w:r>
    </w:p>
    <w:p w:rsidR="00275F8D" w:rsidRPr="00171B77" w:rsidRDefault="00275F8D" w:rsidP="00026215">
      <w:pPr>
        <w:pStyle w:val="ConsPlusNormal"/>
        <w:ind w:firstLine="540"/>
        <w:jc w:val="both"/>
      </w:pPr>
      <w:r w:rsidRPr="00171B77">
        <w:t xml:space="preserve">по подушевому нормативу финансирования на прикрепившихся лиц (за исключением расходов на проведение </w:t>
      </w:r>
      <w:r w:rsidR="008276EE" w:rsidRPr="00171B77">
        <w:t>КТ</w:t>
      </w:r>
      <w:r w:rsidRPr="00171B77">
        <w:t>, магнитно-резонансной томографии</w:t>
      </w:r>
      <w:r w:rsidR="008276EE" w:rsidRPr="00171B77">
        <w:t xml:space="preserve"> (далее</w:t>
      </w:r>
      <w:r w:rsidR="00AF48E9" w:rsidRPr="00171B77">
        <w:t xml:space="preserve"> </w:t>
      </w:r>
      <w:r w:rsidR="008276EE" w:rsidRPr="00171B77">
        <w:t>–</w:t>
      </w:r>
      <w:r w:rsidR="00AF48E9" w:rsidRPr="00171B77">
        <w:t xml:space="preserve"> </w:t>
      </w:r>
      <w:r w:rsidR="008276EE" w:rsidRPr="00171B77">
        <w:t>МРТ)</w:t>
      </w:r>
      <w:r w:rsidRPr="00171B77">
        <w:t xml:space="preserve">, </w:t>
      </w:r>
      <w:r w:rsidRPr="00171B77">
        <w:lastRenderedPageBreak/>
        <w:t>ультразвукового исследования</w:t>
      </w:r>
      <w:r w:rsidR="00AF48E9" w:rsidRPr="00171B77">
        <w:t xml:space="preserve"> (далее </w:t>
      </w:r>
      <w:r w:rsidR="008276EE" w:rsidRPr="00171B77">
        <w:t>–</w:t>
      </w:r>
      <w:r w:rsidR="00AF48E9" w:rsidRPr="00171B77">
        <w:t xml:space="preserve"> </w:t>
      </w:r>
      <w:r w:rsidR="008276EE" w:rsidRPr="00171B77">
        <w:t>УЗИ)</w:t>
      </w:r>
      <w:r w:rsidRPr="00171B77">
        <w:t xml:space="preserve">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w:t>
      </w:r>
      <w:r w:rsidR="00AF48E9" w:rsidRPr="00171B77">
        <w:t xml:space="preserve"> </w:t>
      </w:r>
      <w:r w:rsidR="008276EE" w:rsidRPr="00171B77">
        <w:t>–</w:t>
      </w:r>
      <w:r w:rsidR="00AF48E9" w:rsidRPr="00171B77">
        <w:t xml:space="preserve"> </w:t>
      </w:r>
      <w:r w:rsidRPr="00171B77">
        <w:t xml:space="preserve">молекулярно-генетические исследования и патолого-анатомические исследования биопсийного (операционного) материала), </w:t>
      </w:r>
      <w:r w:rsidR="00C54E48" w:rsidRPr="00171B77">
        <w:rPr>
          <w:szCs w:val="24"/>
        </w:rPr>
        <w:t xml:space="preserve">позитронной эмиссионной томографии/позитронной эмиссионной томографии, совмещенной с </w:t>
      </w:r>
      <w:r w:rsidR="008276EE" w:rsidRPr="00171B77">
        <w:rPr>
          <w:szCs w:val="24"/>
        </w:rPr>
        <w:t>КТ</w:t>
      </w:r>
      <w:r w:rsidR="00AF48E9" w:rsidRPr="00171B77">
        <w:rPr>
          <w:szCs w:val="24"/>
        </w:rPr>
        <w:t xml:space="preserve"> </w:t>
      </w:r>
      <w:r w:rsidR="00A8212E" w:rsidRPr="00171B77">
        <w:rPr>
          <w:szCs w:val="24"/>
        </w:rPr>
        <w:t>(далее</w:t>
      </w:r>
      <w:r w:rsidR="00AF48E9" w:rsidRPr="00171B77">
        <w:rPr>
          <w:szCs w:val="24"/>
        </w:rPr>
        <w:t xml:space="preserve"> </w:t>
      </w:r>
      <w:r w:rsidR="00A8212E" w:rsidRPr="00171B77">
        <w:rPr>
          <w:szCs w:val="24"/>
        </w:rPr>
        <w:t>–</w:t>
      </w:r>
      <w:r w:rsidR="00AF48E9" w:rsidRPr="00171B77">
        <w:rPr>
          <w:szCs w:val="24"/>
        </w:rPr>
        <w:t xml:space="preserve"> </w:t>
      </w:r>
      <w:r w:rsidR="00A8212E" w:rsidRPr="00171B77">
        <w:rPr>
          <w:szCs w:val="24"/>
        </w:rPr>
        <w:t>ПЭТ/ПЭТ-КТ)</w:t>
      </w:r>
      <w:r w:rsidR="00C54E48" w:rsidRPr="00171B77">
        <w:rPr>
          <w:szCs w:val="24"/>
        </w:rPr>
        <w:t xml:space="preserve">, и однофотонной эмиссионной </w:t>
      </w:r>
      <w:r w:rsidR="00A8212E" w:rsidRPr="00171B77">
        <w:rPr>
          <w:szCs w:val="24"/>
        </w:rPr>
        <w:br/>
      </w:r>
      <w:r w:rsidR="008276EE" w:rsidRPr="00171B77">
        <w:rPr>
          <w:szCs w:val="24"/>
        </w:rPr>
        <w:t>КТ</w:t>
      </w:r>
      <w:r w:rsidR="00C54E48" w:rsidRPr="00171B77">
        <w:rPr>
          <w:szCs w:val="24"/>
        </w:rPr>
        <w:t xml:space="preserve"> / однофотонной эмиссионной </w:t>
      </w:r>
      <w:r w:rsidR="008276EE" w:rsidRPr="00171B77">
        <w:rPr>
          <w:szCs w:val="24"/>
        </w:rPr>
        <w:t>КТ</w:t>
      </w:r>
      <w:r w:rsidR="00C54E48" w:rsidRPr="00171B77">
        <w:rPr>
          <w:szCs w:val="24"/>
        </w:rPr>
        <w:t xml:space="preserve">, совмещенной с </w:t>
      </w:r>
      <w:r w:rsidR="008276EE" w:rsidRPr="00171B77">
        <w:rPr>
          <w:szCs w:val="24"/>
        </w:rPr>
        <w:t>КТ</w:t>
      </w:r>
      <w:r w:rsidR="00C54E48" w:rsidRPr="00171B77">
        <w:rPr>
          <w:szCs w:val="24"/>
        </w:rPr>
        <w:t xml:space="preserve"> (далее –</w:t>
      </w:r>
      <w:r w:rsidR="00AF48E9" w:rsidRPr="00171B77">
        <w:rPr>
          <w:szCs w:val="24"/>
        </w:rPr>
        <w:t xml:space="preserve"> </w:t>
      </w:r>
      <w:r w:rsidR="00C54E48" w:rsidRPr="00171B77">
        <w:rPr>
          <w:szCs w:val="24"/>
        </w:rPr>
        <w:t xml:space="preserve">ОФЭКТ/ОФЭКТ-КТ), </w:t>
      </w:r>
      <w:r w:rsidR="00A8212E" w:rsidRPr="00171B77">
        <w:rPr>
          <w:szCs w:val="24"/>
        </w:rPr>
        <w:br/>
      </w:r>
      <w:r w:rsidR="00C54E48" w:rsidRPr="00171B77">
        <w:rPr>
          <w:rFonts w:cs="Calibri"/>
          <w:szCs w:val="24"/>
        </w:rPr>
        <w:t xml:space="preserve">на </w:t>
      </w:r>
      <w:r w:rsidR="00C54E48" w:rsidRPr="00171B77">
        <w:rPr>
          <w:szCs w:val="24"/>
        </w:rPr>
        <w:t xml:space="preserve">ведение школ </w:t>
      </w:r>
      <w:r w:rsidR="000D70C1" w:rsidRPr="00171B77">
        <w:t xml:space="preserve">для больных с хроническими неинфекционными заболеваниями, </w:t>
      </w:r>
      <w:r w:rsidR="000D70C1" w:rsidRPr="00171B77">
        <w:br/>
        <w:t>в том числе с</w:t>
      </w:r>
      <w:r w:rsidR="00C54E48" w:rsidRPr="00171B77">
        <w:t xml:space="preserve"> сахарным диабетом,</w:t>
      </w:r>
      <w:r w:rsidRPr="00171B77">
        <w:t xml:space="preserve"> профилактических медицинских осмотров </w:t>
      </w:r>
      <w:r w:rsidR="000D70C1" w:rsidRPr="00171B77">
        <w:br/>
      </w:r>
      <w:r w:rsidRPr="00171B77">
        <w:t xml:space="preserve">и диспансеризации, в том числе углубленной диспансеризации и диспансеризации </w:t>
      </w:r>
      <w:r w:rsidR="000D70C1" w:rsidRPr="00171B77">
        <w:br/>
      </w:r>
      <w:r w:rsidRPr="00171B77">
        <w:t>для оценки репродуктивного здоровья</w:t>
      </w:r>
      <w:r w:rsidR="00037B59" w:rsidRPr="00171B77">
        <w:t xml:space="preserve"> женщин и мужчин</w:t>
      </w:r>
      <w:r w:rsidRPr="00171B77">
        <w:t xml:space="preserve">, а также </w:t>
      </w:r>
      <w:r w:rsidRPr="00171B77">
        <w:rPr>
          <w:strike/>
        </w:rPr>
        <w:t>средств</w:t>
      </w:r>
      <w:r w:rsidRPr="00171B77">
        <w:t xml:space="preserve"> на оплату диспансерного наблюдения, включая диспансерное наблюдение работающих граждан, </w:t>
      </w:r>
      <w:r w:rsidR="00114DAE" w:rsidRPr="00171B77">
        <w:rPr>
          <w:szCs w:val="24"/>
        </w:rPr>
        <w:t>в том числе центрами здоровья,</w:t>
      </w:r>
      <w:r w:rsidR="00114DAE" w:rsidRPr="00171B77">
        <w:t xml:space="preserve"> </w:t>
      </w:r>
      <w:r w:rsidRPr="00171B77">
        <w:t xml:space="preserve">и финансовое обеспечение фельдшерских здравпунктов, </w:t>
      </w:r>
      <w:r w:rsidR="00A8212E" w:rsidRPr="00171B77">
        <w:br/>
      </w:r>
      <w:r w:rsidRPr="00171B77">
        <w:t xml:space="preserve">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Минздравом России, в том числе с включением расходов </w:t>
      </w:r>
      <w:r w:rsidR="00A8212E" w:rsidRPr="00171B77">
        <w:br/>
      </w:r>
      <w:r w:rsidRPr="00171B77">
        <w:t>на медицинскую помощь, оказываемую в иных медицинских организациях и оплачиваемую за единицу объема медицинской помощи;</w:t>
      </w:r>
    </w:p>
    <w:p w:rsidR="00275F8D" w:rsidRPr="00171B77" w:rsidRDefault="00275F8D" w:rsidP="00026215">
      <w:pPr>
        <w:pStyle w:val="ConsPlusNormal"/>
        <w:ind w:firstLine="540"/>
        <w:jc w:val="both"/>
      </w:pPr>
      <w:r w:rsidRPr="00171B77">
        <w:t xml:space="preserve">за единицу объема медицинской помощи </w:t>
      </w:r>
      <w:r w:rsidR="00A8212E" w:rsidRPr="00171B77">
        <w:t>–</w:t>
      </w:r>
      <w:r w:rsidRPr="00171B77">
        <w:t xml:space="preserve"> за медицинскую услугу, посещение, обращение (законченный случай) при оплате:</w:t>
      </w:r>
    </w:p>
    <w:p w:rsidR="00275F8D" w:rsidRPr="00171B77" w:rsidRDefault="00275F8D" w:rsidP="00026215">
      <w:pPr>
        <w:pStyle w:val="ConsPlusNormal"/>
        <w:ind w:firstLine="540"/>
        <w:jc w:val="both"/>
      </w:pPr>
      <w:r w:rsidRPr="00171B77">
        <w:t>медицинской помощи, оказанной застрахованным лицам за пределами субъекта Российской Федерации, на территории которого выдан полис ОМС;</w:t>
      </w:r>
    </w:p>
    <w:p w:rsidR="00275F8D" w:rsidRPr="00171B77" w:rsidRDefault="00275F8D" w:rsidP="00026215">
      <w:pPr>
        <w:pStyle w:val="ConsPlusNormal"/>
        <w:ind w:firstLine="540"/>
        <w:jc w:val="both"/>
      </w:pPr>
      <w:r w:rsidRPr="00171B77">
        <w:t>медицинской помощи, оказанной в медицинских организациях, не имеющих прикрепившихся лиц;</w:t>
      </w:r>
    </w:p>
    <w:p w:rsidR="00275F8D" w:rsidRPr="00171B77" w:rsidRDefault="00275F8D" w:rsidP="005C1436">
      <w:pPr>
        <w:pStyle w:val="ConsPlusNormal"/>
        <w:ind w:firstLine="539"/>
        <w:jc w:val="both"/>
      </w:pPr>
      <w:r w:rsidRPr="00171B77">
        <w:t xml:space="preserve">медицинской помощи, оказанной медицинской организацией (в том числе </w:t>
      </w:r>
      <w:r w:rsidR="00BF6E06" w:rsidRPr="00171B77">
        <w:br/>
      </w:r>
      <w:r w:rsidRPr="00171B77">
        <w:t xml:space="preserve">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w:t>
      </w:r>
      <w:r w:rsidR="00BF6E06" w:rsidRPr="00171B77">
        <w:br/>
      </w:r>
      <w:r w:rsidRPr="00171B77">
        <w:t>на прикрепившихся лиц, получаемые иной медицинской организацией;</w:t>
      </w:r>
    </w:p>
    <w:p w:rsidR="00275F8D" w:rsidRPr="00171B77" w:rsidRDefault="00275F8D" w:rsidP="005C1436">
      <w:pPr>
        <w:pStyle w:val="ConsPlusNormal"/>
        <w:ind w:firstLine="539"/>
        <w:jc w:val="both"/>
        <w:rPr>
          <w:strike/>
        </w:rPr>
      </w:pPr>
      <w:r w:rsidRPr="00171B77">
        <w:t xml:space="preserve">отдельных диагностических (лабораторных) исследований </w:t>
      </w:r>
      <w:r w:rsidR="00A8212E" w:rsidRPr="00171B77">
        <w:t>–</w:t>
      </w:r>
      <w:r w:rsidRPr="00171B77">
        <w:t xml:space="preserve"> </w:t>
      </w:r>
      <w:r w:rsidR="00A8212E" w:rsidRPr="00171B77">
        <w:t>КТ</w:t>
      </w:r>
      <w:r w:rsidRPr="00171B77">
        <w:t xml:space="preserve">, </w:t>
      </w:r>
      <w:r w:rsidR="00A8212E" w:rsidRPr="00171B77">
        <w:t>МРТ</w:t>
      </w:r>
      <w:r w:rsidRPr="00171B77">
        <w:t xml:space="preserve">, </w:t>
      </w:r>
      <w:r w:rsidR="00A8212E" w:rsidRPr="00171B77">
        <w:t>УЗИ</w:t>
      </w:r>
      <w:r w:rsidR="00A8212E" w:rsidRPr="00171B77">
        <w:br/>
      </w:r>
      <w:r w:rsidRPr="00171B77">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3F3916" w:rsidRPr="00171B77">
        <w:rPr>
          <w:szCs w:val="24"/>
        </w:rPr>
        <w:t>ПЭТ/</w:t>
      </w:r>
      <w:r w:rsidR="00A8212E" w:rsidRPr="00171B77">
        <w:rPr>
          <w:szCs w:val="24"/>
        </w:rPr>
        <w:t>ПЭТ-</w:t>
      </w:r>
      <w:r w:rsidR="003F3916" w:rsidRPr="00171B77">
        <w:rPr>
          <w:szCs w:val="24"/>
        </w:rPr>
        <w:t>КТ и ОФЭКТ/ОФЭКТ-КТ;</w:t>
      </w:r>
      <w:r w:rsidR="003F3916" w:rsidRPr="00171B77">
        <w:rPr>
          <w:sz w:val="28"/>
          <w:szCs w:val="28"/>
        </w:rPr>
        <w:t xml:space="preserve"> </w:t>
      </w:r>
    </w:p>
    <w:p w:rsidR="00275F8D" w:rsidRPr="00171B77" w:rsidRDefault="00275F8D" w:rsidP="00026215">
      <w:pPr>
        <w:pStyle w:val="ConsPlusNormal"/>
        <w:ind w:firstLine="540"/>
        <w:jc w:val="both"/>
      </w:pPr>
      <w:r w:rsidRPr="00171B77">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w:t>
      </w:r>
      <w:r w:rsidR="0019756E" w:rsidRPr="00171B77">
        <w:t xml:space="preserve"> </w:t>
      </w:r>
      <w:r w:rsidR="00037B59" w:rsidRPr="00171B77">
        <w:t xml:space="preserve">женщин и </w:t>
      </w:r>
      <w:r w:rsidR="0019756E" w:rsidRPr="00171B77">
        <w:t>мужчин</w:t>
      </w:r>
      <w:r w:rsidRPr="00171B77">
        <w:t>;</w:t>
      </w:r>
    </w:p>
    <w:p w:rsidR="00275F8D" w:rsidRPr="00171B77" w:rsidRDefault="00275F8D" w:rsidP="00FC6354">
      <w:pPr>
        <w:pStyle w:val="ConsPlusNormal"/>
        <w:ind w:firstLine="539"/>
        <w:jc w:val="both"/>
      </w:pPr>
      <w:r w:rsidRPr="00171B77">
        <w:t xml:space="preserve">диспансерного наблюдения отдельных категорий граждан из числа взрослого населения, </w:t>
      </w:r>
      <w:r w:rsidR="0019756E" w:rsidRPr="00171B77">
        <w:t>включая диспансерное наблюдение работающих граждан,</w:t>
      </w:r>
      <w:r w:rsidR="0019756E" w:rsidRPr="00171B77">
        <w:rPr>
          <w:szCs w:val="24"/>
        </w:rPr>
        <w:t xml:space="preserve"> </w:t>
      </w:r>
      <w:r w:rsidR="00FC6354" w:rsidRPr="00171B77">
        <w:rPr>
          <w:szCs w:val="24"/>
        </w:rPr>
        <w:t xml:space="preserve">в том числе центрами здоровья, </w:t>
      </w:r>
      <w:r w:rsidRPr="00171B77">
        <w:t>и</w:t>
      </w:r>
      <w:r w:rsidR="000444D3" w:rsidRPr="00171B77">
        <w:t xml:space="preserve"> </w:t>
      </w:r>
      <w:r w:rsidRPr="00171B77">
        <w:t>(или) обучающихся в образовательных организациях;</w:t>
      </w:r>
    </w:p>
    <w:p w:rsidR="00FC6354" w:rsidRPr="00171B77" w:rsidRDefault="00FC6354" w:rsidP="00FC6354">
      <w:pPr>
        <w:pStyle w:val="ConsPlusNormal"/>
        <w:ind w:firstLine="539"/>
        <w:jc w:val="both"/>
        <w:rPr>
          <w:szCs w:val="24"/>
        </w:rPr>
      </w:pPr>
      <w:r w:rsidRPr="00171B77">
        <w:rPr>
          <w:szCs w:val="24"/>
        </w:rPr>
        <w:t xml:space="preserve">медицинской помощи при ее оказании пациентам </w:t>
      </w:r>
      <w:r w:rsidR="000D70C1" w:rsidRPr="00171B77">
        <w:rPr>
          <w:szCs w:val="24"/>
        </w:rPr>
        <w:t xml:space="preserve">с хроническими неинфекционными заболеваниями, в том числе с </w:t>
      </w:r>
      <w:r w:rsidRPr="00171B77">
        <w:rPr>
          <w:szCs w:val="24"/>
        </w:rPr>
        <w:t>сахарным диабетом</w:t>
      </w:r>
      <w:r w:rsidR="000D70C1" w:rsidRPr="00171B77">
        <w:rPr>
          <w:szCs w:val="24"/>
        </w:rPr>
        <w:t xml:space="preserve"> </w:t>
      </w:r>
      <w:r w:rsidRPr="00171B77">
        <w:rPr>
          <w:szCs w:val="24"/>
        </w:rPr>
        <w:t>в части ведения школ</w:t>
      </w:r>
      <w:r w:rsidR="000D70C1" w:rsidRPr="00171B77">
        <w:rPr>
          <w:szCs w:val="24"/>
        </w:rPr>
        <w:t xml:space="preserve">, в том числе </w:t>
      </w:r>
      <w:r w:rsidRPr="00171B77">
        <w:rPr>
          <w:szCs w:val="24"/>
        </w:rPr>
        <w:t>сахарного диабета;</w:t>
      </w:r>
    </w:p>
    <w:p w:rsidR="00275F8D" w:rsidRPr="00171B77" w:rsidRDefault="00275F8D" w:rsidP="00026215">
      <w:pPr>
        <w:pStyle w:val="ConsPlusNormal"/>
        <w:ind w:firstLine="540"/>
        <w:jc w:val="both"/>
        <w:rPr>
          <w:szCs w:val="24"/>
        </w:rPr>
      </w:pPr>
      <w:r w:rsidRPr="00171B77">
        <w:rPr>
          <w:szCs w:val="24"/>
        </w:rPr>
        <w:t>медицинской помощи по медицинской реабилитации (комплексное посещение);</w:t>
      </w:r>
    </w:p>
    <w:p w:rsidR="00275F8D" w:rsidRPr="00171B77" w:rsidRDefault="00275F8D" w:rsidP="00026215">
      <w:pPr>
        <w:pStyle w:val="ConsPlusNormal"/>
        <w:ind w:firstLine="540"/>
        <w:jc w:val="both"/>
      </w:pPr>
      <w:r w:rsidRPr="00171B77">
        <w:t xml:space="preserve">при оплате медицинской помощи, оказанной в стационарных условиях </w:t>
      </w:r>
      <w:r w:rsidR="00AF48E9" w:rsidRPr="00171B77">
        <w:br/>
      </w:r>
      <w:r w:rsidRPr="00171B77">
        <w:t>(далее</w:t>
      </w:r>
      <w:r w:rsidR="00AF48E9" w:rsidRPr="00171B77">
        <w:t xml:space="preserve"> </w:t>
      </w:r>
      <w:r w:rsidR="00A8212E" w:rsidRPr="00171B77">
        <w:t>–</w:t>
      </w:r>
      <w:r w:rsidR="00AF48E9" w:rsidRPr="00171B77">
        <w:t xml:space="preserve"> </w:t>
      </w:r>
      <w:r w:rsidRPr="00171B77">
        <w:t xml:space="preserve">госпитализация), в том числе для медицинской реабилитации </w:t>
      </w:r>
      <w:r w:rsidR="00A8212E" w:rsidRPr="00171B77">
        <w:br/>
      </w:r>
      <w:r w:rsidRPr="00171B77">
        <w:t>в специализированных медицинских организациях (структурных подразделениях):</w:t>
      </w:r>
    </w:p>
    <w:p w:rsidR="00275F8D" w:rsidRPr="00171B77" w:rsidRDefault="00275F8D" w:rsidP="00026215">
      <w:pPr>
        <w:pStyle w:val="ConsPlusNormal"/>
        <w:ind w:firstLine="540"/>
        <w:jc w:val="both"/>
      </w:pPr>
      <w:r w:rsidRPr="00171B77">
        <w:t xml:space="preserve">за случай госпитализации (законченный случай лечения) по поводу </w:t>
      </w:r>
      <w:r w:rsidR="00AF48E9" w:rsidRPr="00171B77">
        <w:br/>
      </w:r>
      <w:r w:rsidRPr="00171B77">
        <w:t xml:space="preserve">заболевания, включенного в соответствующую группу заболеваний (в том числе </w:t>
      </w:r>
      <w:r w:rsidR="00AF48E9" w:rsidRPr="00171B77">
        <w:br/>
      </w:r>
      <w:r w:rsidRPr="00171B77">
        <w:t>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275F8D" w:rsidRPr="00171B77" w:rsidRDefault="00275F8D" w:rsidP="00026215">
      <w:pPr>
        <w:pStyle w:val="ConsPlusNormal"/>
        <w:ind w:firstLine="540"/>
        <w:jc w:val="both"/>
      </w:pPr>
      <w:r w:rsidRPr="00171B77">
        <w:t xml:space="preserve">за прерванный случай госпитализации в случаях прерывания лечения по медицинским </w:t>
      </w:r>
      <w:r w:rsidRPr="00171B77">
        <w:lastRenderedPageBreak/>
        <w:t xml:space="preserve">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w:t>
      </w:r>
      <w:r w:rsidR="00AE60D1" w:rsidRPr="00171B77">
        <w:br/>
      </w:r>
      <w:r w:rsidRPr="00171B77">
        <w:t xml:space="preserve">по объективным причинам оказана пациенту не в полном объеме по сравнению </w:t>
      </w:r>
      <w:r w:rsidR="00AE60D1" w:rsidRPr="00171B77">
        <w:br/>
      </w:r>
      <w:r w:rsidRPr="00171B77">
        <w:t xml:space="preserve">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w:t>
      </w:r>
      <w:r w:rsidR="00AE60D1" w:rsidRPr="00171B77">
        <w:br/>
      </w:r>
      <w:r w:rsidRPr="00171B77">
        <w:t xml:space="preserve">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трех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833D6C" w:rsidRPr="00171B77">
        <w:t xml:space="preserve">№ </w:t>
      </w:r>
      <w:r w:rsidRPr="00171B77">
        <w:t xml:space="preserve">7 к федеральной программе, в том числе </w:t>
      </w:r>
      <w:r w:rsidR="00BF6E06" w:rsidRPr="00171B77">
        <w:br/>
      </w:r>
      <w:r w:rsidRPr="00171B77">
        <w:t>в сочетании с оплатой за услугу диализа;</w:t>
      </w:r>
    </w:p>
    <w:p w:rsidR="00275F8D" w:rsidRPr="00171B77" w:rsidRDefault="00275F8D" w:rsidP="00026215">
      <w:pPr>
        <w:pStyle w:val="ConsPlusNormal"/>
        <w:ind w:firstLine="540"/>
        <w:jc w:val="both"/>
      </w:pPr>
      <w:r w:rsidRPr="00171B77">
        <w:t>при оплате медицинской помощи, оказанной в условиях дневного стационара:</w:t>
      </w:r>
    </w:p>
    <w:p w:rsidR="00275F8D" w:rsidRPr="00171B77" w:rsidRDefault="00275F8D" w:rsidP="00026215">
      <w:pPr>
        <w:pStyle w:val="ConsPlusNormal"/>
        <w:ind w:firstLine="540"/>
        <w:jc w:val="both"/>
      </w:pPr>
      <w:r w:rsidRPr="00171B77">
        <w:t xml:space="preserve">за случай (законченный случай) лечения заболевания, включенного </w:t>
      </w:r>
      <w:r w:rsidR="00BF6E06" w:rsidRPr="00171B77">
        <w:br/>
      </w:r>
      <w:r w:rsidRPr="00171B77">
        <w:t xml:space="preserve">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w:t>
      </w:r>
      <w:r w:rsidR="00AE60D1" w:rsidRPr="00171B77">
        <w:br/>
      </w:r>
      <w:r w:rsidRPr="00171B77">
        <w:t>(в том числе в сочетании с оплатой по клинико-статистической группе заболеваний, группе высокотехнологичной медицинской помощи);</w:t>
      </w:r>
    </w:p>
    <w:p w:rsidR="00275F8D" w:rsidRPr="00171B77" w:rsidRDefault="00275F8D" w:rsidP="00026215">
      <w:pPr>
        <w:pStyle w:val="ConsPlusNormal"/>
        <w:ind w:firstLine="540"/>
        <w:jc w:val="both"/>
      </w:pPr>
      <w:r w:rsidRPr="00171B77">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w:t>
      </w:r>
      <w:r w:rsidR="00BF6E06" w:rsidRPr="00171B77">
        <w:br/>
      </w:r>
      <w:r w:rsidRPr="00171B77">
        <w:t xml:space="preserve">с дневного стационара на круглосуточный стационар, оказания медицинской помощи </w:t>
      </w:r>
      <w:r w:rsidR="00BF6E06" w:rsidRPr="00171B77">
        <w:br/>
      </w:r>
      <w:r w:rsidRPr="00171B77">
        <w:t xml:space="preserve">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w:t>
      </w:r>
      <w:r w:rsidR="00BF6E06" w:rsidRPr="00171B77">
        <w:br/>
      </w:r>
      <w:r w:rsidRPr="00171B77">
        <w:t xml:space="preserve">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трех дней (включительно) </w:t>
      </w:r>
      <w:r w:rsidR="00BF6E06" w:rsidRPr="00171B77">
        <w:br/>
      </w:r>
      <w:r w:rsidRPr="00171B77">
        <w:t xml:space="preserve">со дня госпитализации (начала лечения), за исключением случаев оказания медицинской помощи по группам заболеваний, состояний, предусмотренных в приложении </w:t>
      </w:r>
      <w:r w:rsidR="00BF6E06" w:rsidRPr="00171B77">
        <w:t xml:space="preserve">№ </w:t>
      </w:r>
      <w:r w:rsidRPr="00171B77">
        <w:t xml:space="preserve">7 </w:t>
      </w:r>
      <w:r w:rsidR="00BF6E06" w:rsidRPr="00171B77">
        <w:br/>
      </w:r>
      <w:r w:rsidRPr="00171B77">
        <w:t>к федеральной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275F8D" w:rsidRPr="00171B77" w:rsidRDefault="00275F8D" w:rsidP="00026215">
      <w:pPr>
        <w:pStyle w:val="ConsPlusNormal"/>
        <w:ind w:firstLine="540"/>
        <w:jc w:val="both"/>
      </w:pPr>
      <w:r w:rsidRPr="00171B77">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275F8D" w:rsidRPr="00171B77" w:rsidRDefault="00275F8D" w:rsidP="00026215">
      <w:pPr>
        <w:pStyle w:val="ConsPlusNormal"/>
        <w:ind w:firstLine="540"/>
        <w:jc w:val="both"/>
      </w:pPr>
      <w:r w:rsidRPr="00171B77">
        <w:t>по подушевому нормативу финансирования;</w:t>
      </w:r>
    </w:p>
    <w:p w:rsidR="00275F8D" w:rsidRPr="00171B77" w:rsidRDefault="00275F8D" w:rsidP="00026215">
      <w:pPr>
        <w:pStyle w:val="ConsPlusNormal"/>
        <w:ind w:firstLine="540"/>
        <w:jc w:val="both"/>
      </w:pPr>
      <w:r w:rsidRPr="00171B77">
        <w:t xml:space="preserve">за единицу объема медицинской помощи </w:t>
      </w:r>
      <w:r w:rsidR="00A8212E" w:rsidRPr="00171B77">
        <w:t>–</w:t>
      </w:r>
      <w:r w:rsidRPr="00171B77">
        <w:t xml:space="preserve"> за вызов скорой медицинской помощи (используется при оплате медицинской помощи, оказанной застрахованным лицам </w:t>
      </w:r>
      <w:r w:rsidR="00BF6E06" w:rsidRPr="00171B77">
        <w:br/>
      </w:r>
      <w:r w:rsidRPr="00171B77">
        <w:t>за пределами субъекта Российской Федерации, на территории которого выдан полис ОМС, а также оказанной в отдельных медицинских организациях, не имеющих прикрепившихся лиц).</w:t>
      </w:r>
    </w:p>
    <w:p w:rsidR="00275F8D" w:rsidRPr="00171B77" w:rsidRDefault="00275F8D" w:rsidP="00026215">
      <w:pPr>
        <w:pStyle w:val="ConsPlusNormal"/>
        <w:ind w:firstLine="540"/>
        <w:jc w:val="both"/>
      </w:pPr>
      <w:r w:rsidRPr="00171B77">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Минздравом России в соответствии с Федеральным </w:t>
      </w:r>
      <w:hyperlink r:id="rId19">
        <w:r w:rsidRPr="00171B77">
          <w:t>законом</w:t>
        </w:r>
      </w:hyperlink>
      <w:r w:rsidR="00F42385" w:rsidRPr="00171B77">
        <w:t xml:space="preserve"> </w:t>
      </w:r>
      <w:r w:rsidR="00AF48E9" w:rsidRPr="00171B77">
        <w:t xml:space="preserve">№ </w:t>
      </w:r>
      <w:r w:rsidR="00A8212E" w:rsidRPr="00171B77">
        <w:t>323-ФЗ</w:t>
      </w:r>
      <w:r w:rsidRPr="00171B77">
        <w:t>, осуществляется за единицу объема медицинской помощи (комплексное посещение).</w:t>
      </w:r>
    </w:p>
    <w:p w:rsidR="00275F8D" w:rsidRPr="00171B77" w:rsidRDefault="00275F8D" w:rsidP="0019756E">
      <w:pPr>
        <w:pStyle w:val="ConsPlusNormal"/>
        <w:ind w:firstLine="539"/>
        <w:jc w:val="both"/>
      </w:pPr>
      <w:r w:rsidRPr="00171B77">
        <w:t>Подушевой норматив финансирования медицинской помощи в амбулаторных условиях (за исключением медицинской помощи по профилю</w:t>
      </w:r>
      <w:r w:rsidR="00F42385" w:rsidRPr="00171B77">
        <w:t xml:space="preserve"> «медицинская </w:t>
      </w:r>
      <w:r w:rsidR="00F42385" w:rsidRPr="00171B77">
        <w:lastRenderedPageBreak/>
        <w:t>реабилитация»</w:t>
      </w:r>
      <w:r w:rsidRPr="00171B77">
        <w:t xml:space="preserve">, оказанной гражданам на дому) на прикрепившихся лиц включает </w:t>
      </w:r>
      <w:r w:rsidR="00BF6E06" w:rsidRPr="00171B77">
        <w:br/>
      </w:r>
      <w:r w:rsidRPr="00171B77">
        <w:t>в том числе расходы на оказание медицинской помощи с применением телемедицинских (дистанционных) технологий,</w:t>
      </w:r>
      <w:r w:rsidR="0016591B" w:rsidRPr="00171B77">
        <w:t xml:space="preserve"> за исключением расходов на оплату телемедицинских консультаций, проведенных медицинскими орга</w:t>
      </w:r>
      <w:r w:rsidR="00BF6E06" w:rsidRPr="00171B77">
        <w:t>низациями, не имеющими прикрепле</w:t>
      </w:r>
      <w:r w:rsidR="0016591B" w:rsidRPr="00171B77">
        <w:t>нного населения</w:t>
      </w:r>
      <w:r w:rsidRPr="00171B77">
        <w:t xml:space="preserve">, проведение по направлению лечащего врача медицинским психологом консультирования пациентов из числа ветеранов боевых действий, лиц, состоящих </w:t>
      </w:r>
      <w:r w:rsidR="00AE60D1" w:rsidRPr="00171B77">
        <w:br/>
      </w:r>
      <w:r w:rsidRPr="00171B77">
        <w:t>на диспансерном наблюдении, женщин в период беременности, родов и послеродовой период по вопросам, связанным с имеющимся заболеванием и</w:t>
      </w:r>
      <w:r w:rsidR="00A8212E" w:rsidRPr="00171B77">
        <w:t xml:space="preserve"> </w:t>
      </w:r>
      <w:r w:rsidRPr="00171B77">
        <w:t>(или) состоянием, включенным в базовую программу ОМС.</w:t>
      </w:r>
    </w:p>
    <w:p w:rsidR="003E3ECC" w:rsidRPr="00171B77" w:rsidRDefault="0019756E" w:rsidP="003E3ECC">
      <w:pPr>
        <w:autoSpaceDE w:val="0"/>
        <w:autoSpaceDN w:val="0"/>
        <w:adjustRightInd w:val="0"/>
        <w:ind w:firstLine="539"/>
      </w:pPr>
      <w:r w:rsidRPr="00171B77">
        <w:rPr>
          <w:szCs w:val="22"/>
        </w:rPr>
        <w:t>Распределение объема отдельных диагностических (лабораторных) исследований (</w:t>
      </w:r>
      <w:r w:rsidRPr="00171B77">
        <w:t>КТ, МРТ, УЗИ сердечно-сосудистой системы</w:t>
      </w:r>
      <w:r w:rsidRPr="00171B77">
        <w:rPr>
          <w:szCs w:val="22"/>
        </w:rPr>
        <w:t xml:space="preserve">,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между медицинскими организациями, оказывающими медицинскую помощь </w:t>
      </w:r>
      <w:r w:rsidRPr="00171B77">
        <w:rPr>
          <w:szCs w:val="22"/>
        </w:rPr>
        <w:br/>
        <w:t xml:space="preserve">в амбулаторных условиях, осуществляется </w:t>
      </w:r>
      <w:r w:rsidRPr="00171B77">
        <w:t xml:space="preserve">Комиссией </w:t>
      </w:r>
      <w:r w:rsidRPr="00171B77">
        <w:rPr>
          <w:szCs w:val="22"/>
        </w:rPr>
        <w:t xml:space="preserve">при наличии указания </w:t>
      </w:r>
      <w:r w:rsidRPr="00171B77">
        <w:br/>
      </w:r>
      <w:r w:rsidRPr="00171B77">
        <w:rPr>
          <w:szCs w:val="22"/>
        </w:rPr>
        <w:t>на соответствующие работы (услуги) в имеющейся у медицинской организации лицензии на медицинскую деятельность</w:t>
      </w:r>
      <w:r w:rsidRPr="00171B77">
        <w:t xml:space="preserve"> и соответствии медицинской организации </w:t>
      </w:r>
      <w:r w:rsidR="005530F4" w:rsidRPr="00171B77">
        <w:t xml:space="preserve">установленным Комиссией </w:t>
      </w:r>
      <w:r w:rsidRPr="00171B77">
        <w:t xml:space="preserve">показателям эффективности деятельности </w:t>
      </w:r>
      <w:r w:rsidR="003E3ECC" w:rsidRPr="00171B77">
        <w:t>медицинских организаций, позволяющим провести оценку возможности реализации заявленных медицинской организа</w:t>
      </w:r>
      <w:r w:rsidR="005530F4" w:rsidRPr="00171B77">
        <w:t>цией объемов медицинской помощи</w:t>
      </w:r>
      <w:r w:rsidR="003E3ECC" w:rsidRPr="00171B77">
        <w:t>.</w:t>
      </w:r>
    </w:p>
    <w:p w:rsidR="00275F8D" w:rsidRPr="00171B77" w:rsidRDefault="00275F8D" w:rsidP="0019756E">
      <w:pPr>
        <w:pStyle w:val="ConsPlusNormal"/>
        <w:ind w:firstLine="539"/>
        <w:jc w:val="both"/>
      </w:pPr>
      <w:r w:rsidRPr="00171B77">
        <w:rPr>
          <w:rFonts w:eastAsia="Times New Roman"/>
          <w:szCs w:val="20"/>
        </w:rPr>
        <w:t>Назначение отдельных диагностических (лабораторных) исследований</w:t>
      </w:r>
      <w:r w:rsidRPr="00171B77">
        <w:t xml:space="preserve"> (</w:t>
      </w:r>
      <w:r w:rsidR="00A8212E" w:rsidRPr="00171B77">
        <w:t>КТ</w:t>
      </w:r>
      <w:r w:rsidRPr="00171B77">
        <w:t xml:space="preserve">, </w:t>
      </w:r>
      <w:r w:rsidR="00A8212E" w:rsidRPr="00171B77">
        <w:t>МРТ</w:t>
      </w:r>
      <w:r w:rsidRPr="00171B77">
        <w:t xml:space="preserve">, </w:t>
      </w:r>
      <w:r w:rsidR="00A8212E" w:rsidRPr="00171B77">
        <w:t>УЗИ</w:t>
      </w:r>
      <w:r w:rsidRPr="00171B77">
        <w:t xml:space="preserve">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1573C1" w:rsidRPr="00171B77">
        <w:t>, ПЭТ/</w:t>
      </w:r>
      <w:r w:rsidR="00A8212E" w:rsidRPr="00171B77">
        <w:t>ПЭТ-</w:t>
      </w:r>
      <w:r w:rsidR="001573C1" w:rsidRPr="00171B77">
        <w:t>КТ и ОФЭ</w:t>
      </w:r>
      <w:r w:rsidR="00601A72" w:rsidRPr="00171B77">
        <w:t>К</w:t>
      </w:r>
      <w:r w:rsidR="001573C1" w:rsidRPr="00171B77">
        <w:t>Т/ОФЭ</w:t>
      </w:r>
      <w:r w:rsidR="00601A72" w:rsidRPr="00171B77">
        <w:t>К</w:t>
      </w:r>
      <w:r w:rsidR="001573C1" w:rsidRPr="00171B77">
        <w:t>Т-КТ)</w:t>
      </w:r>
      <w:r w:rsidRPr="00171B77">
        <w:t xml:space="preserve"> осуществляется лечащим врачом, оказывающим первичную медико-санитарную помощь, </w:t>
      </w:r>
      <w:r w:rsidR="00BF6E06" w:rsidRPr="00171B77">
        <w:br/>
      </w:r>
      <w:r w:rsidRPr="00171B77">
        <w:t>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p>
    <w:p w:rsidR="00275F8D" w:rsidRPr="00171B77" w:rsidRDefault="00AF4583" w:rsidP="00026215">
      <w:pPr>
        <w:pStyle w:val="ConsPlusNormal"/>
        <w:ind w:firstLine="540"/>
        <w:jc w:val="both"/>
      </w:pPr>
      <w:r w:rsidRPr="00171B77">
        <w:t>Р</w:t>
      </w:r>
      <w:r w:rsidR="00275F8D" w:rsidRPr="00171B77">
        <w:t xml:space="preserve">аспределение объемов медицинской помощи по проведению </w:t>
      </w:r>
      <w:r w:rsidR="00A8212E" w:rsidRPr="00171B77">
        <w:t>ЭКО</w:t>
      </w:r>
      <w:r w:rsidR="00275F8D" w:rsidRPr="00171B77">
        <w:t xml:space="preserve"> осуществляется для медицинских организаций, выполнивших не менее 100 случаев </w:t>
      </w:r>
      <w:r w:rsidR="00A8212E" w:rsidRPr="00171B77">
        <w:t>ЭКО</w:t>
      </w:r>
      <w:r w:rsidR="00275F8D" w:rsidRPr="00171B77">
        <w:t xml:space="preserve"> за предыдущий год (за счет всех источников финансирования).</w:t>
      </w:r>
    </w:p>
    <w:p w:rsidR="00275F8D" w:rsidRPr="00171B77" w:rsidRDefault="00275F8D" w:rsidP="00026215">
      <w:pPr>
        <w:pStyle w:val="ConsPlusNormal"/>
        <w:ind w:firstLine="540"/>
        <w:jc w:val="both"/>
      </w:pPr>
      <w:r w:rsidRPr="00171B77">
        <w:t xml:space="preserve">Страховые медицинские организации проводят экспертизу качества всех случаев </w:t>
      </w:r>
      <w:r w:rsidR="00A8212E" w:rsidRPr="00171B77">
        <w:t>ЭКО</w:t>
      </w:r>
      <w:r w:rsidRPr="00171B77">
        <w:t xml:space="preserve">, осуществленных в рамках Территориальной программы ОМС, включая оценку </w:t>
      </w:r>
      <w:r w:rsidR="00A8212E" w:rsidRPr="00171B77">
        <w:br/>
      </w:r>
      <w:r w:rsidRPr="00171B77">
        <w:t xml:space="preserve">его эффективности (факт наступления беременности). Результаты экспертиз направляются страховыми медицинскими организациями в Территориальный фонд ОМС </w:t>
      </w:r>
      <w:r w:rsidR="00A8212E" w:rsidRPr="00171B77">
        <w:br/>
      </w:r>
      <w:r w:rsidRPr="00171B77">
        <w:t xml:space="preserve">и рассматриваются на заседаниях Комиссии по разработке территориальной программы обязательного медицинского страхования в Санкт-Петербурге при решении вопросов </w:t>
      </w:r>
      <w:r w:rsidR="00A8212E" w:rsidRPr="00171B77">
        <w:br/>
      </w:r>
      <w:r w:rsidRPr="00171B77">
        <w:t xml:space="preserve">о распределении медицинским организациям объемов медицинской помощи </w:t>
      </w:r>
      <w:r w:rsidR="00A8212E" w:rsidRPr="00171B77">
        <w:br/>
      </w:r>
      <w:r w:rsidRPr="00171B77">
        <w:t xml:space="preserve">по </w:t>
      </w:r>
      <w:r w:rsidR="00A8212E" w:rsidRPr="00171B77">
        <w:t>ЭКО</w:t>
      </w:r>
      <w:r w:rsidRPr="00171B77">
        <w:t>.</w:t>
      </w:r>
    </w:p>
    <w:p w:rsidR="00275F8D" w:rsidRPr="00171B77" w:rsidRDefault="00275F8D" w:rsidP="00026215">
      <w:pPr>
        <w:pStyle w:val="ConsPlusNormal"/>
        <w:ind w:firstLine="540"/>
        <w:jc w:val="both"/>
      </w:pPr>
      <w:r w:rsidRPr="00171B77">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w:t>
      </w:r>
      <w:r w:rsidR="00BF6E06" w:rsidRPr="00171B77">
        <w:br/>
      </w:r>
      <w:r w:rsidRPr="00171B77">
        <w:t>для подушевого норматива финансирования на прикрепившихся к медицинской организации лиц не менее 1,6.</w:t>
      </w:r>
    </w:p>
    <w:p w:rsidR="00275F8D" w:rsidRPr="00171B77" w:rsidRDefault="00275F8D" w:rsidP="00845CBF">
      <w:pPr>
        <w:pStyle w:val="ConsPlusNormal"/>
        <w:ind w:firstLine="539"/>
        <w:jc w:val="both"/>
      </w:pPr>
      <w:r w:rsidRPr="00171B77">
        <w:t>Нормативные правовые акты, в соответствии с которыми осуществляется маршрутизация застрахованных лиц при наступлении страхового случая, в разрезе условий, уровней и профилей оказания медицин</w:t>
      </w:r>
      <w:r w:rsidR="00F42385" w:rsidRPr="00171B77">
        <w:t>ской помощи размещаются в сети «Интернет»</w:t>
      </w:r>
      <w:r w:rsidRPr="00171B77">
        <w:t xml:space="preserve"> </w:t>
      </w:r>
      <w:r w:rsidR="00BF6E06" w:rsidRPr="00171B77">
        <w:br/>
      </w:r>
      <w:r w:rsidRPr="00171B77">
        <w:t>на официальном сайте уполномоченного органа.</w:t>
      </w:r>
    </w:p>
    <w:p w:rsidR="00845CBF" w:rsidRPr="00171B77" w:rsidRDefault="00845CBF" w:rsidP="00845CBF">
      <w:pPr>
        <w:pStyle w:val="ConsPlusNormal"/>
        <w:ind w:firstLine="539"/>
        <w:jc w:val="both"/>
      </w:pPr>
      <w:r w:rsidRPr="00171B77">
        <w:t xml:space="preserve">В целях оказания специализированной медицинской помощи в рамках территориальной программы ОМС застрахованным по ОМС Комиссия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w:t>
      </w:r>
      <w:r w:rsidRPr="00171B77">
        <w:lastRenderedPageBreak/>
        <w:t>рисков возникновения чрезвычайных ситуаций), на которые Комиссией может быть принято решение об увеличении объемов специализированной, в том числе высокотехнологичной, медицинской помощи.</w:t>
      </w:r>
    </w:p>
    <w:p w:rsidR="00845CBF" w:rsidRPr="00171B77" w:rsidRDefault="00845CBF" w:rsidP="00845CBF">
      <w:pPr>
        <w:pStyle w:val="ConsPlusNormal"/>
        <w:ind w:firstLine="539"/>
        <w:jc w:val="both"/>
      </w:pPr>
      <w:r w:rsidRPr="00171B77">
        <w:t>Исполнительные органы государственной власти Санкт-Петербурга в сфере охраны здоровья осуществляют ведомственный контроль за деятельностью подведомственных медицинских организаций в части обоснованности и полноты случаев оказания специализированной медицинской помощи.</w:t>
      </w:r>
    </w:p>
    <w:p w:rsidR="00845CBF" w:rsidRPr="00171B77" w:rsidRDefault="00845CBF" w:rsidP="00845CBF">
      <w:pPr>
        <w:pStyle w:val="ConsPlusNormal"/>
        <w:ind w:firstLine="539"/>
        <w:jc w:val="both"/>
      </w:pPr>
      <w:r w:rsidRPr="00171B77">
        <w:t xml:space="preserve">Направление на оплату содержания неиспользуемого коечного фонда средств ОМС </w:t>
      </w:r>
      <w:r w:rsidRPr="00171B77">
        <w:br/>
        <w:t>не допускается (за исключением простоя коек, связанного с проведением санитарно-эпидемиологических мероприятий, а также расходов, связанных с оплатой труда медицинских работников).</w:t>
      </w:r>
    </w:p>
    <w:p w:rsidR="00275F8D" w:rsidRPr="00171B77" w:rsidRDefault="00AF4583" w:rsidP="00845CBF">
      <w:pPr>
        <w:pStyle w:val="ConsPlusNormal"/>
        <w:ind w:firstLine="539"/>
        <w:jc w:val="both"/>
      </w:pPr>
      <w:r w:rsidRPr="00171B77">
        <w:t>В 2025</w:t>
      </w:r>
      <w:r w:rsidR="00275F8D" w:rsidRPr="00171B77">
        <w:t xml:space="preserve"> году средства межбюджетного трансферта, предоставляемого из бюджета Санкт-Петербурга бюджету Территориального фонда ОМС на дополнительное финансовое обеспечение реализации Территориальной программы ОМС в части базовой программы ОМС, направляются:</w:t>
      </w:r>
    </w:p>
    <w:p w:rsidR="00275F8D" w:rsidRPr="00171B77" w:rsidRDefault="00275F8D" w:rsidP="00026215">
      <w:pPr>
        <w:pStyle w:val="ConsPlusNormal"/>
        <w:ind w:firstLine="540"/>
        <w:jc w:val="both"/>
      </w:pPr>
      <w:r w:rsidRPr="00171B77">
        <w:t>на дополнительное финансовое обеспечение оказания скорой медицинской помощи вне медицинской организации, включая медицинскую эвакуацию;</w:t>
      </w:r>
    </w:p>
    <w:p w:rsidR="007E4BAC" w:rsidRPr="00171B77" w:rsidRDefault="007E4BAC" w:rsidP="007E4BAC">
      <w:pPr>
        <w:pStyle w:val="ConsPlusNormal"/>
        <w:ind w:firstLine="540"/>
        <w:jc w:val="both"/>
      </w:pPr>
      <w:r w:rsidRPr="00171B77">
        <w:t xml:space="preserve">на дополнительное финансовое обеспечение оказания медицинской помощи </w:t>
      </w:r>
      <w:r w:rsidR="00A8212E" w:rsidRPr="00171B77">
        <w:br/>
      </w:r>
      <w:r w:rsidRPr="00171B77">
        <w:t>в неотложной форме в амбулаторных условиях;</w:t>
      </w:r>
    </w:p>
    <w:p w:rsidR="00275F8D" w:rsidRPr="00171B77" w:rsidRDefault="00275F8D" w:rsidP="00026215">
      <w:pPr>
        <w:pStyle w:val="ConsPlusNormal"/>
        <w:ind w:firstLine="540"/>
        <w:jc w:val="both"/>
      </w:pPr>
      <w:r w:rsidRPr="00171B77">
        <w:t xml:space="preserve">на дополнительные объемы и дополнительное финансовое обеспечение выполнения посещений с профилактической и иными целями при оказании медицинской помощи </w:t>
      </w:r>
      <w:r w:rsidR="00BF6E06" w:rsidRPr="00171B77">
        <w:br/>
      </w:r>
      <w:r w:rsidRPr="00171B77">
        <w:t>в амбулаторных условиях</w:t>
      </w:r>
      <w:r w:rsidR="00FE139A" w:rsidRPr="00171B77">
        <w:t xml:space="preserve">, в том числе дополнительное финансовое обеспечение проведения диспансеризации ветеранов боевых действий, указанным в </w:t>
      </w:r>
      <w:hyperlink r:id="rId20">
        <w:r w:rsidR="00FE139A" w:rsidRPr="00171B77">
          <w:t>абзацах</w:t>
        </w:r>
        <w:r w:rsidR="00FE139A" w:rsidRPr="00171B77">
          <w:rPr>
            <w:spacing w:val="-3"/>
          </w:rPr>
          <w:t xml:space="preserve"> </w:t>
        </w:r>
        <w:r w:rsidR="00FE139A" w:rsidRPr="00171B77">
          <w:t>втором</w:t>
        </w:r>
      </w:hyperlink>
      <w:r w:rsidR="00FE139A" w:rsidRPr="00171B77">
        <w:t xml:space="preserve"> </w:t>
      </w:r>
      <w:r w:rsidR="00FE139A" w:rsidRPr="00171B77">
        <w:br/>
        <w:t>и</w:t>
      </w:r>
      <w:r w:rsidR="00FE139A" w:rsidRPr="00171B77">
        <w:rPr>
          <w:spacing w:val="40"/>
        </w:rPr>
        <w:t xml:space="preserve"> </w:t>
      </w:r>
      <w:hyperlink r:id="rId21">
        <w:r w:rsidR="00FE139A" w:rsidRPr="00171B77">
          <w:t>третьем подпункта</w:t>
        </w:r>
      </w:hyperlink>
      <w:r w:rsidR="00FE139A" w:rsidRPr="00171B77">
        <w:t xml:space="preserve"> </w:t>
      </w:r>
      <w:hyperlink r:id="rId22">
        <w:r w:rsidR="00FE139A" w:rsidRPr="00171B77">
          <w:t>«</w:t>
        </w:r>
      </w:hyperlink>
      <w:hyperlink r:id="rId23">
        <w:r w:rsidR="00FE139A" w:rsidRPr="00171B77">
          <w:t>в</w:t>
        </w:r>
      </w:hyperlink>
      <w:hyperlink r:id="rId24">
        <w:r w:rsidR="00FE139A" w:rsidRPr="00171B77">
          <w:t>»</w:t>
        </w:r>
      </w:hyperlink>
      <w:r w:rsidR="00FE139A" w:rsidRPr="00171B77">
        <w:t xml:space="preserve"> </w:t>
      </w:r>
      <w:hyperlink r:id="rId25">
        <w:r w:rsidR="00FE139A" w:rsidRPr="00171B77">
          <w:t>пункта 2</w:t>
        </w:r>
      </w:hyperlink>
      <w:r w:rsidR="00FE139A" w:rsidRPr="00171B77">
        <w:t xml:space="preserve"> Указа Президента Российской Федерации от 3 апреля 2023 года № 232 «О создании Государственного</w:t>
      </w:r>
      <w:r w:rsidR="00FE139A" w:rsidRPr="00171B77">
        <w:rPr>
          <w:spacing w:val="40"/>
        </w:rPr>
        <w:t xml:space="preserve"> </w:t>
      </w:r>
      <w:r w:rsidR="00FE139A" w:rsidRPr="00171B77">
        <w:t>фонда</w:t>
      </w:r>
      <w:r w:rsidR="00FE139A" w:rsidRPr="00171B77">
        <w:rPr>
          <w:spacing w:val="57"/>
        </w:rPr>
        <w:t xml:space="preserve"> </w:t>
      </w:r>
      <w:r w:rsidR="00FE139A" w:rsidRPr="00171B77">
        <w:t>поддержки</w:t>
      </w:r>
      <w:r w:rsidR="00FE139A" w:rsidRPr="00171B77">
        <w:rPr>
          <w:spacing w:val="40"/>
        </w:rPr>
        <w:t xml:space="preserve"> </w:t>
      </w:r>
      <w:r w:rsidR="00FE139A" w:rsidRPr="00171B77">
        <w:t>участников</w:t>
      </w:r>
      <w:r w:rsidR="00FE139A" w:rsidRPr="00171B77">
        <w:rPr>
          <w:spacing w:val="40"/>
        </w:rPr>
        <w:t xml:space="preserve"> </w:t>
      </w:r>
      <w:r w:rsidR="00FE139A" w:rsidRPr="00171B77">
        <w:t>специальной</w:t>
      </w:r>
      <w:r w:rsidR="00FE139A" w:rsidRPr="00171B77">
        <w:rPr>
          <w:spacing w:val="40"/>
        </w:rPr>
        <w:t xml:space="preserve"> </w:t>
      </w:r>
      <w:r w:rsidR="00FE139A" w:rsidRPr="00171B77">
        <w:t>военной</w:t>
      </w:r>
      <w:r w:rsidR="00FE139A" w:rsidRPr="00171B77">
        <w:rPr>
          <w:spacing w:val="40"/>
        </w:rPr>
        <w:t xml:space="preserve"> </w:t>
      </w:r>
      <w:r w:rsidR="00FE139A" w:rsidRPr="00171B77">
        <w:t>операции «Защитники Отечества»</w:t>
      </w:r>
      <w:r w:rsidRPr="00171B77">
        <w:t>;</w:t>
      </w:r>
    </w:p>
    <w:p w:rsidR="00275F8D" w:rsidRPr="00171B77" w:rsidRDefault="00275F8D" w:rsidP="00026215">
      <w:pPr>
        <w:pStyle w:val="ConsPlusNormal"/>
        <w:ind w:firstLine="540"/>
        <w:jc w:val="both"/>
      </w:pPr>
      <w:r w:rsidRPr="00171B77">
        <w:t xml:space="preserve">на </w:t>
      </w:r>
      <w:r w:rsidR="00A27450" w:rsidRPr="00171B77">
        <w:t>дополнительное финансовое обеспечение</w:t>
      </w:r>
      <w:r w:rsidRPr="00171B77">
        <w:t xml:space="preserve"> выполнения обращений по поводу заболевания при оказании медицинской помощи в амбулаторных условиях;</w:t>
      </w:r>
    </w:p>
    <w:p w:rsidR="00275F8D" w:rsidRPr="00171B77" w:rsidRDefault="00275F8D" w:rsidP="00026215">
      <w:pPr>
        <w:pStyle w:val="ConsPlusNormal"/>
        <w:ind w:firstLine="540"/>
        <w:jc w:val="both"/>
      </w:pPr>
      <w:r w:rsidRPr="00171B77">
        <w:t xml:space="preserve">на дополнительные объемы и дополнительное финансовое обеспечение медицинской помощи при оказании специализированной, в том числе высокотехнологичной, медицинской помощи в условиях дневного стационара, за исключением </w:t>
      </w:r>
      <w:r w:rsidR="00B13110" w:rsidRPr="00171B77">
        <w:t>профиля «</w:t>
      </w:r>
      <w:r w:rsidRPr="00171B77">
        <w:t>медицинск</w:t>
      </w:r>
      <w:r w:rsidR="00B13110" w:rsidRPr="00171B77">
        <w:t>ая реабилитация»</w:t>
      </w:r>
      <w:r w:rsidRPr="00171B77">
        <w:t>;</w:t>
      </w:r>
    </w:p>
    <w:p w:rsidR="00275F8D" w:rsidRPr="00171B77" w:rsidRDefault="00275F8D" w:rsidP="00026215">
      <w:pPr>
        <w:pStyle w:val="ConsPlusNormal"/>
        <w:ind w:firstLine="540"/>
        <w:jc w:val="both"/>
      </w:pPr>
      <w:r w:rsidRPr="00171B77">
        <w:t xml:space="preserve">на </w:t>
      </w:r>
      <w:r w:rsidR="00F22B43" w:rsidRPr="00171B77">
        <w:t xml:space="preserve">дополнительные объемы и </w:t>
      </w:r>
      <w:r w:rsidRPr="00171B77">
        <w:t>дополнительное финансовое обеспечение оказания специализированной медицинской помощи в стационарных условиях;</w:t>
      </w:r>
    </w:p>
    <w:p w:rsidR="00F22B43" w:rsidRPr="00171B77" w:rsidRDefault="00F22B43" w:rsidP="00F22B43">
      <w:pPr>
        <w:pStyle w:val="ConsPlusNormal"/>
        <w:ind w:firstLine="540"/>
        <w:jc w:val="both"/>
      </w:pPr>
      <w:r w:rsidRPr="00171B77">
        <w:t>на дополнительн</w:t>
      </w:r>
      <w:r w:rsidR="00B13110" w:rsidRPr="00171B77">
        <w:t>ые объемы выполнения имплантации</w:t>
      </w:r>
      <w:r w:rsidRPr="00171B77">
        <w:t xml:space="preserve"> частотно-адаптирова</w:t>
      </w:r>
      <w:r w:rsidR="00B13110" w:rsidRPr="00171B77">
        <w:t>нного кардиостимулятора взрослому населению</w:t>
      </w:r>
      <w:r w:rsidRPr="00171B77">
        <w:t>;</w:t>
      </w:r>
    </w:p>
    <w:p w:rsidR="00275F8D" w:rsidRPr="00171B77" w:rsidRDefault="00275F8D" w:rsidP="00026215">
      <w:pPr>
        <w:pStyle w:val="ConsPlusNormal"/>
        <w:ind w:firstLine="540"/>
        <w:jc w:val="both"/>
      </w:pPr>
      <w:r w:rsidRPr="00171B77">
        <w:t>на дополнительное финансовое обеспечение оказания специализированной медицинской помощи в ст</w:t>
      </w:r>
      <w:r w:rsidR="00B13110" w:rsidRPr="00171B77">
        <w:t>ационарных условиях по профилю «медицинская реабилитация»</w:t>
      </w:r>
      <w:r w:rsidRPr="00171B77">
        <w:t>;</w:t>
      </w:r>
    </w:p>
    <w:p w:rsidR="00275F8D" w:rsidRPr="00171B77" w:rsidRDefault="00275F8D" w:rsidP="00026215">
      <w:pPr>
        <w:pStyle w:val="ConsPlusNormal"/>
        <w:ind w:firstLine="540"/>
        <w:jc w:val="both"/>
      </w:pPr>
      <w:r w:rsidRPr="00171B77">
        <w:t>на дополнительные объемы оказания</w:t>
      </w:r>
      <w:r w:rsidR="00B13110" w:rsidRPr="00171B77">
        <w:t xml:space="preserve"> медицинской помощи по профилю «медицинская реабилитация»</w:t>
      </w:r>
      <w:r w:rsidRPr="00171B77">
        <w:t xml:space="preserve"> в дневном стационаре;</w:t>
      </w:r>
    </w:p>
    <w:p w:rsidR="00275F8D" w:rsidRPr="00171B77" w:rsidRDefault="00275F8D" w:rsidP="00026215">
      <w:pPr>
        <w:pStyle w:val="ConsPlusNormal"/>
        <w:ind w:firstLine="540"/>
        <w:jc w:val="both"/>
      </w:pPr>
      <w:r w:rsidRPr="00171B77">
        <w:t>на дополнительные объемы медицинской помощи</w:t>
      </w:r>
      <w:r w:rsidR="005C1436" w:rsidRPr="00171B77">
        <w:t xml:space="preserve"> и дополнительное финансовое обеспечение</w:t>
      </w:r>
      <w:r w:rsidRPr="00171B77">
        <w:t>, оказываемой в рамках Территориальной программы ОМС, с применением вспомогательных репродуктивных технологий (</w:t>
      </w:r>
      <w:r w:rsidR="00A8212E" w:rsidRPr="00171B77">
        <w:t>ЭКО</w:t>
      </w:r>
      <w:r w:rsidRPr="00171B77">
        <w:t>);</w:t>
      </w:r>
    </w:p>
    <w:p w:rsidR="00275F8D" w:rsidRPr="00171B77" w:rsidRDefault="00275F8D" w:rsidP="00026215">
      <w:pPr>
        <w:pStyle w:val="ConsPlusNormal"/>
        <w:ind w:firstLine="540"/>
        <w:jc w:val="both"/>
      </w:pPr>
      <w:r w:rsidRPr="00171B77">
        <w:t xml:space="preserve">на дополнительные объемы проведения исследований на компьютерном томографе </w:t>
      </w:r>
      <w:r w:rsidR="00BF6E06" w:rsidRPr="00171B77">
        <w:br/>
      </w:r>
      <w:r w:rsidRPr="00171B77">
        <w:t>в амбулаторных условиях;</w:t>
      </w:r>
    </w:p>
    <w:p w:rsidR="00275F8D" w:rsidRPr="00171B77" w:rsidRDefault="00275F8D" w:rsidP="00026215">
      <w:pPr>
        <w:pStyle w:val="ConsPlusNormal"/>
        <w:ind w:firstLine="540"/>
        <w:jc w:val="both"/>
      </w:pPr>
      <w:r w:rsidRPr="00171B77">
        <w:t xml:space="preserve">на дополнительные объемы проведения </w:t>
      </w:r>
      <w:r w:rsidR="00A8212E" w:rsidRPr="00171B77">
        <w:t>МРТ</w:t>
      </w:r>
      <w:r w:rsidR="00B13110" w:rsidRPr="00171B77">
        <w:t xml:space="preserve"> в амбулаторных условиях</w:t>
      </w:r>
      <w:r w:rsidRPr="00171B77">
        <w:t>;</w:t>
      </w:r>
    </w:p>
    <w:p w:rsidR="00275F8D" w:rsidRPr="00171B77" w:rsidRDefault="00275F8D" w:rsidP="00026215">
      <w:pPr>
        <w:pStyle w:val="ConsPlusNormal"/>
        <w:ind w:firstLine="540"/>
        <w:jc w:val="both"/>
      </w:pPr>
      <w:r w:rsidRPr="00171B77">
        <w:t xml:space="preserve">на дополнительное финансовое обеспечение выполнения </w:t>
      </w:r>
      <w:r w:rsidR="00A8212E" w:rsidRPr="00171B77">
        <w:t>УЗИ</w:t>
      </w:r>
      <w:r w:rsidRPr="00171B77">
        <w:t xml:space="preserve"> сердечно-сосудистой системы</w:t>
      </w:r>
      <w:r w:rsidR="00B13110" w:rsidRPr="00171B77">
        <w:t xml:space="preserve"> в амбулаторных условиях</w:t>
      </w:r>
      <w:r w:rsidRPr="00171B77">
        <w:t>;</w:t>
      </w:r>
    </w:p>
    <w:p w:rsidR="00275F8D" w:rsidRPr="00171B77" w:rsidRDefault="00275F8D" w:rsidP="00026215">
      <w:pPr>
        <w:pStyle w:val="ConsPlusNormal"/>
        <w:ind w:firstLine="540"/>
        <w:jc w:val="both"/>
      </w:pPr>
      <w:r w:rsidRPr="00171B77">
        <w:t xml:space="preserve">на дополнительные объемы выполнения </w:t>
      </w:r>
      <w:r w:rsidR="00A27450" w:rsidRPr="00171B77">
        <w:t xml:space="preserve">и дополнительное финансовое обеспечение </w:t>
      </w:r>
      <w:r w:rsidRPr="00171B77">
        <w:t>эндоскопических диагностических исследований</w:t>
      </w:r>
      <w:r w:rsidR="00B13110" w:rsidRPr="00171B77">
        <w:t xml:space="preserve"> в амбулаторных условиях</w:t>
      </w:r>
      <w:r w:rsidRPr="00171B77">
        <w:t>;</w:t>
      </w:r>
    </w:p>
    <w:p w:rsidR="00275F8D" w:rsidRPr="00171B77" w:rsidRDefault="00275F8D" w:rsidP="00026215">
      <w:pPr>
        <w:pStyle w:val="ConsPlusNormal"/>
        <w:ind w:firstLine="540"/>
        <w:jc w:val="both"/>
      </w:pPr>
      <w:r w:rsidRPr="00171B77">
        <w:t xml:space="preserve">на дополнительные объемы проведения молекулярно-генетических исследований </w:t>
      </w:r>
      <w:r w:rsidR="00BF6E06" w:rsidRPr="00171B77">
        <w:br/>
      </w:r>
      <w:r w:rsidRPr="00171B77">
        <w:t xml:space="preserve">в целях диагностики онкологических заболеваний и подбора противоопухолевой </w:t>
      </w:r>
      <w:r w:rsidRPr="00171B77">
        <w:lastRenderedPageBreak/>
        <w:t>лекарственной терапии</w:t>
      </w:r>
      <w:r w:rsidR="00B13110" w:rsidRPr="00171B77">
        <w:t xml:space="preserve"> в амбулаторных условиях</w:t>
      </w:r>
      <w:r w:rsidRPr="00171B77">
        <w:t>;</w:t>
      </w:r>
    </w:p>
    <w:p w:rsidR="00A27450" w:rsidRPr="00171B77" w:rsidRDefault="00A27450" w:rsidP="00A27450">
      <w:pPr>
        <w:pStyle w:val="ConsPlusNormal"/>
        <w:ind w:firstLine="540"/>
        <w:jc w:val="both"/>
      </w:pPr>
      <w:r w:rsidRPr="00171B77">
        <w:t>на дополнительные объемы проведения ПЭТ</w:t>
      </w:r>
      <w:r w:rsidR="00F22B43" w:rsidRPr="00171B77">
        <w:t>/</w:t>
      </w:r>
      <w:r w:rsidR="00372342" w:rsidRPr="00171B77">
        <w:t>ПЭТ-</w:t>
      </w:r>
      <w:r w:rsidR="00F22B43" w:rsidRPr="00171B77">
        <w:t>КТ</w:t>
      </w:r>
      <w:r w:rsidR="00B13110" w:rsidRPr="00171B77">
        <w:t xml:space="preserve"> в амбулаторных условиях.</w:t>
      </w:r>
    </w:p>
    <w:p w:rsidR="00275F8D" w:rsidRPr="00171B77" w:rsidRDefault="00AF4583" w:rsidP="00026215">
      <w:pPr>
        <w:pStyle w:val="ConsPlusNormal"/>
        <w:ind w:firstLine="540"/>
        <w:jc w:val="both"/>
      </w:pPr>
      <w:r w:rsidRPr="00171B77">
        <w:t>В 2025</w:t>
      </w:r>
      <w:r w:rsidR="00275F8D" w:rsidRPr="00171B77">
        <w:t xml:space="preserve"> году за счет средств межбюджетного трансферта, предоставляемого </w:t>
      </w:r>
      <w:r w:rsidR="00BF6E06" w:rsidRPr="00171B77">
        <w:br/>
      </w:r>
      <w:r w:rsidR="00275F8D" w:rsidRPr="00171B77">
        <w:t xml:space="preserve">из бюджета Санкт-Петербурга бюджету Территориального фонда ОМС на финансовое обеспечение дополнительных видов и условий оказания медицинской помощи, </w:t>
      </w:r>
      <w:r w:rsidR="00BF6E06" w:rsidRPr="00171B77">
        <w:br/>
      </w:r>
      <w:r w:rsidR="00275F8D" w:rsidRPr="00171B77">
        <w:t xml:space="preserve">не установленных базовой программой ОМС, утверждаемой постановлением Правительства Российской Федерации, осуществляется финансовое обеспечение оказания высокотехнологичной медицинской помощи, не включенной в базовую программу ОМС, по видам, указанным в приложении </w:t>
      </w:r>
      <w:r w:rsidRPr="00171B77">
        <w:t xml:space="preserve">№ </w:t>
      </w:r>
      <w:r w:rsidR="00275F8D" w:rsidRPr="00171B77">
        <w:t xml:space="preserve">3 к Территориальной программе, в государственных учреждениях здравоохранения Санкт-Петербурга, указанных в приложении </w:t>
      </w:r>
      <w:r w:rsidRPr="00171B77">
        <w:t xml:space="preserve">№ </w:t>
      </w:r>
      <w:r w:rsidR="00275F8D" w:rsidRPr="00171B77">
        <w:t xml:space="preserve">4 </w:t>
      </w:r>
      <w:r w:rsidR="00BF6E06" w:rsidRPr="00171B77">
        <w:br/>
      </w:r>
      <w:r w:rsidR="00275F8D" w:rsidRPr="00171B77">
        <w:t>к Территориальной программе.</w:t>
      </w:r>
    </w:p>
    <w:p w:rsidR="00275F8D" w:rsidRPr="00171B77" w:rsidRDefault="00275F8D" w:rsidP="00026215">
      <w:pPr>
        <w:pStyle w:val="ConsPlusNormal"/>
        <w:ind w:firstLine="540"/>
        <w:jc w:val="both"/>
      </w:pPr>
      <w:r w:rsidRPr="00171B77">
        <w:t xml:space="preserve">При оплате высокотехнологичной медицинской помощи по видам, указанным </w:t>
      </w:r>
      <w:r w:rsidR="00BF6E06" w:rsidRPr="00171B77">
        <w:br/>
      </w:r>
      <w:r w:rsidRPr="00171B77">
        <w:t xml:space="preserve">в приложении </w:t>
      </w:r>
      <w:r w:rsidR="00AF4583" w:rsidRPr="00171B77">
        <w:t xml:space="preserve">№ </w:t>
      </w:r>
      <w:r w:rsidRPr="00171B77">
        <w:t>3 к Территориальной программе, применяются способы оплаты медицинской помощи в стационарных условиях и в условиях дневного стационара, применяемые при реализации Территориальной программы ОМС.</w:t>
      </w:r>
    </w:p>
    <w:p w:rsidR="00275F8D" w:rsidRPr="00171B77" w:rsidRDefault="00275F8D" w:rsidP="00026215">
      <w:pPr>
        <w:pStyle w:val="ConsPlusNormal"/>
        <w:ind w:firstLine="540"/>
        <w:jc w:val="both"/>
      </w:pPr>
      <w:r w:rsidRPr="00171B77">
        <w:t xml:space="preserve">Прогнозные объемы медицинской помощи лицам, застрахованным по ОМС </w:t>
      </w:r>
      <w:r w:rsidR="00BF6E06" w:rsidRPr="00171B77">
        <w:br/>
      </w:r>
      <w:r w:rsidRPr="00171B77">
        <w:t>на территории Санкт-Петербурга, в медицинских организациях, функции и полномочия учредителей в отношении которых осуществляют Правительство Российской Федерации или федеральные органы исполнительной власти, за счет средств Федерального фонда ОМС:</w:t>
      </w:r>
    </w:p>
    <w:p w:rsidR="00BB3E08" w:rsidRPr="00171B77" w:rsidRDefault="00275F8D" w:rsidP="00BB3E08">
      <w:pPr>
        <w:ind w:firstLine="540"/>
        <w:rPr>
          <w:rFonts w:eastAsiaTheme="minorEastAsia"/>
          <w:szCs w:val="22"/>
        </w:rPr>
      </w:pPr>
      <w:r w:rsidRPr="00171B77">
        <w:rPr>
          <w:rFonts w:eastAsiaTheme="minorEastAsia"/>
          <w:szCs w:val="22"/>
        </w:rPr>
        <w:t xml:space="preserve">специализированная медицинская помощь в стационарных условиях </w:t>
      </w:r>
      <w:r w:rsidR="00372342" w:rsidRPr="00171B77">
        <w:rPr>
          <w:rFonts w:eastAsiaTheme="minorEastAsia"/>
          <w:szCs w:val="22"/>
        </w:rPr>
        <w:t>–</w:t>
      </w:r>
      <w:r w:rsidRPr="00171B77">
        <w:rPr>
          <w:rFonts w:eastAsiaTheme="minorEastAsia"/>
          <w:szCs w:val="22"/>
        </w:rPr>
        <w:t xml:space="preserve"> </w:t>
      </w:r>
      <w:r w:rsidR="00BB3E08" w:rsidRPr="00171B77">
        <w:rPr>
          <w:rFonts w:eastAsiaTheme="minorEastAsia"/>
          <w:szCs w:val="22"/>
        </w:rPr>
        <w:t xml:space="preserve">73 766 случаев госпитализации, в том числе по профилю «онкология» </w:t>
      </w:r>
      <w:r w:rsidR="00372342" w:rsidRPr="00171B77">
        <w:rPr>
          <w:rFonts w:eastAsiaTheme="minorEastAsia"/>
          <w:szCs w:val="22"/>
        </w:rPr>
        <w:t>–</w:t>
      </w:r>
      <w:r w:rsidR="00AF48E9" w:rsidRPr="00171B77">
        <w:rPr>
          <w:rFonts w:eastAsiaTheme="minorEastAsia"/>
          <w:szCs w:val="22"/>
        </w:rPr>
        <w:t xml:space="preserve"> </w:t>
      </w:r>
      <w:r w:rsidR="00372342" w:rsidRPr="00171B77">
        <w:rPr>
          <w:rFonts w:eastAsiaTheme="minorEastAsia"/>
          <w:szCs w:val="22"/>
        </w:rPr>
        <w:t>9</w:t>
      </w:r>
      <w:r w:rsidR="00AF48E9" w:rsidRPr="00171B77">
        <w:rPr>
          <w:rFonts w:eastAsiaTheme="minorEastAsia"/>
          <w:szCs w:val="22"/>
        </w:rPr>
        <w:t> </w:t>
      </w:r>
      <w:r w:rsidR="00BB3E08" w:rsidRPr="00171B77">
        <w:rPr>
          <w:rFonts w:eastAsiaTheme="minorEastAsia"/>
          <w:szCs w:val="22"/>
        </w:rPr>
        <w:t>901</w:t>
      </w:r>
      <w:r w:rsidR="004F41DF" w:rsidRPr="00171B77">
        <w:rPr>
          <w:rFonts w:eastAsiaTheme="minorEastAsia"/>
          <w:szCs w:val="22"/>
        </w:rPr>
        <w:t xml:space="preserve"> </w:t>
      </w:r>
      <w:r w:rsidR="00BB3E08" w:rsidRPr="00171B77">
        <w:rPr>
          <w:rFonts w:eastAsiaTheme="minorEastAsia"/>
          <w:szCs w:val="22"/>
        </w:rPr>
        <w:t>случа</w:t>
      </w:r>
      <w:r w:rsidR="00B13110" w:rsidRPr="00171B77">
        <w:rPr>
          <w:rFonts w:eastAsiaTheme="minorEastAsia"/>
          <w:szCs w:val="22"/>
        </w:rPr>
        <w:t>й</w:t>
      </w:r>
      <w:r w:rsidR="00BB3E08" w:rsidRPr="00171B77">
        <w:rPr>
          <w:rFonts w:eastAsiaTheme="minorEastAsia"/>
          <w:szCs w:val="22"/>
        </w:rPr>
        <w:t xml:space="preserve"> госпитализации,</w:t>
      </w:r>
      <w:r w:rsidR="004F41DF" w:rsidRPr="00171B77">
        <w:rPr>
          <w:rFonts w:eastAsiaTheme="minorEastAsia"/>
          <w:szCs w:val="22"/>
        </w:rPr>
        <w:t xml:space="preserve"> </w:t>
      </w:r>
      <w:r w:rsidR="00AF48E9" w:rsidRPr="00171B77">
        <w:rPr>
          <w:rFonts w:eastAsiaTheme="minorEastAsia"/>
          <w:szCs w:val="22"/>
        </w:rPr>
        <w:br/>
      </w:r>
      <w:r w:rsidR="004F41DF" w:rsidRPr="00171B77">
        <w:t xml:space="preserve">1 159 случаев лечения эндоваскулярной деструкции дополнительных проводящих путей </w:t>
      </w:r>
      <w:r w:rsidR="00BF6E06" w:rsidRPr="00171B77">
        <w:br/>
      </w:r>
      <w:r w:rsidR="004F41DF" w:rsidRPr="00171B77">
        <w:t>и аритмогенных зон сердца;</w:t>
      </w:r>
    </w:p>
    <w:p w:rsidR="00BB3E08" w:rsidRPr="00171B77" w:rsidRDefault="00BB3E08" w:rsidP="00BB3E08">
      <w:pPr>
        <w:ind w:firstLine="540"/>
      </w:pPr>
      <w:r w:rsidRPr="00171B77">
        <w:rPr>
          <w:rFonts w:eastAsiaTheme="minorEastAsia"/>
          <w:szCs w:val="22"/>
        </w:rPr>
        <w:t>медицинская помощь в условиях дне</w:t>
      </w:r>
      <w:r w:rsidR="00B13110" w:rsidRPr="00171B77">
        <w:rPr>
          <w:rFonts w:eastAsiaTheme="minorEastAsia"/>
          <w:szCs w:val="22"/>
        </w:rPr>
        <w:t xml:space="preserve">вного стационара </w:t>
      </w:r>
      <w:r w:rsidR="00AF48E9" w:rsidRPr="00171B77">
        <w:rPr>
          <w:rFonts w:eastAsiaTheme="minorEastAsia"/>
          <w:szCs w:val="22"/>
        </w:rPr>
        <w:t xml:space="preserve">– </w:t>
      </w:r>
      <w:r w:rsidR="00372342" w:rsidRPr="00171B77">
        <w:rPr>
          <w:rFonts w:eastAsiaTheme="minorEastAsia"/>
          <w:szCs w:val="22"/>
        </w:rPr>
        <w:t>17</w:t>
      </w:r>
      <w:r w:rsidR="00B13110" w:rsidRPr="00171B77">
        <w:rPr>
          <w:rFonts w:eastAsiaTheme="minorEastAsia"/>
          <w:szCs w:val="22"/>
        </w:rPr>
        <w:t xml:space="preserve"> 036 случаев </w:t>
      </w:r>
      <w:r w:rsidRPr="00171B77">
        <w:rPr>
          <w:rFonts w:eastAsiaTheme="minorEastAsia"/>
          <w:szCs w:val="22"/>
        </w:rPr>
        <w:t>лечения</w:t>
      </w:r>
      <w:r w:rsidRPr="00171B77">
        <w:t xml:space="preserve">, </w:t>
      </w:r>
      <w:r w:rsidR="00372342" w:rsidRPr="00171B77">
        <w:br/>
      </w:r>
      <w:r w:rsidRPr="00171B77">
        <w:t xml:space="preserve">в том числе по профилю «онкология» </w:t>
      </w:r>
      <w:r w:rsidR="00372342" w:rsidRPr="00171B77">
        <w:t>–</w:t>
      </w:r>
      <w:r w:rsidR="00AF48E9" w:rsidRPr="00171B77">
        <w:t xml:space="preserve"> </w:t>
      </w:r>
      <w:r w:rsidR="00372342" w:rsidRPr="00171B77">
        <w:t>4</w:t>
      </w:r>
      <w:r w:rsidRPr="00171B77">
        <w:t> 674 случа</w:t>
      </w:r>
      <w:r w:rsidR="00372342" w:rsidRPr="00171B77">
        <w:t>я</w:t>
      </w:r>
      <w:r w:rsidRPr="00171B77">
        <w:t xml:space="preserve"> лечения, при </w:t>
      </w:r>
      <w:r w:rsidR="00372342" w:rsidRPr="00171B77">
        <w:t>ЭКО</w:t>
      </w:r>
      <w:r w:rsidRPr="00171B77">
        <w:t xml:space="preserve"> </w:t>
      </w:r>
      <w:r w:rsidR="00372342" w:rsidRPr="00171B77">
        <w:t>–</w:t>
      </w:r>
      <w:r w:rsidRPr="00171B77">
        <w:t xml:space="preserve"> 460 случа</w:t>
      </w:r>
      <w:r w:rsidR="00B13110" w:rsidRPr="00171B77">
        <w:t xml:space="preserve">ев </w:t>
      </w:r>
      <w:r w:rsidRPr="00171B77">
        <w:t>лечения;</w:t>
      </w:r>
    </w:p>
    <w:p w:rsidR="00BB3E08" w:rsidRPr="00171B77" w:rsidRDefault="0088013D" w:rsidP="00BB3E08">
      <w:pPr>
        <w:ind w:firstLine="540"/>
      </w:pPr>
      <w:r w:rsidRPr="00171B77">
        <w:t>медицинская помощь по профилю «</w:t>
      </w:r>
      <w:r w:rsidR="00BB3E08" w:rsidRPr="00171B77">
        <w:t>медицинская реабилитация</w:t>
      </w:r>
      <w:r w:rsidRPr="00171B77">
        <w:t>»</w:t>
      </w:r>
      <w:r w:rsidR="00BB3E08" w:rsidRPr="00171B77">
        <w:t xml:space="preserve"> – 8 576 случаев госпитализации; 785 случаев лечения в дневном стационаре.</w:t>
      </w:r>
    </w:p>
    <w:p w:rsidR="00275F8D" w:rsidRPr="00171B77" w:rsidRDefault="00AF4583" w:rsidP="003A7EAC">
      <w:pPr>
        <w:pStyle w:val="ConsPlusNormal"/>
        <w:ind w:firstLine="540"/>
        <w:jc w:val="both"/>
      </w:pPr>
      <w:r w:rsidRPr="00171B77">
        <w:t>В 2025</w:t>
      </w:r>
      <w:r w:rsidR="00275F8D" w:rsidRPr="00171B77">
        <w:t xml:space="preserve"> году ежемесячное авансирование страховых медицинских организаций </w:t>
      </w:r>
      <w:r w:rsidR="00B13110" w:rsidRPr="00171B77">
        <w:br/>
      </w:r>
      <w:r w:rsidR="00275F8D" w:rsidRPr="00171B77">
        <w:t xml:space="preserve">и медицинских организаций, осуществляющих деятельность в сфере ОМС,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ОМС, распределенного решением Комиссии по разработке территориальной программы обязательного медицинского страхования </w:t>
      </w:r>
      <w:r w:rsidR="00AF48E9" w:rsidRPr="00171B77">
        <w:br/>
      </w:r>
      <w:r w:rsidR="00275F8D" w:rsidRPr="00171B77">
        <w:t xml:space="preserve">в Санкт-Петербурге (далее </w:t>
      </w:r>
      <w:r w:rsidR="00372342" w:rsidRPr="00171B77">
        <w:t>–</w:t>
      </w:r>
      <w:r w:rsidR="00275F8D" w:rsidRPr="00171B77">
        <w:t xml:space="preserve"> годовой объем) в размере более одной двенадцатой годового объема, но не более суммы затрат на приобретение основных средств и материальных за</w:t>
      </w:r>
      <w:r w:rsidR="00F42385" w:rsidRPr="00171B77">
        <w:t>пас</w:t>
      </w:r>
      <w:r w:rsidR="00B13110" w:rsidRPr="00171B77">
        <w:t>ов за счет средств ОМС в 2024</w:t>
      </w:r>
      <w:r w:rsidR="00275F8D" w:rsidRPr="00171B77">
        <w:t xml:space="preserve"> году.</w:t>
      </w:r>
    </w:p>
    <w:p w:rsidR="003A7EAC" w:rsidRPr="00171B77" w:rsidRDefault="003A7EAC" w:rsidP="003A7EAC">
      <w:pPr>
        <w:pStyle w:val="ConsPlusNormal"/>
        <w:ind w:firstLine="540"/>
        <w:jc w:val="both"/>
        <w:rPr>
          <w:szCs w:val="24"/>
        </w:rPr>
      </w:pPr>
      <w:r w:rsidRPr="00171B77">
        <w:rPr>
          <w:szCs w:val="24"/>
        </w:rPr>
        <w:t xml:space="preserve">С 2026 года оплата лечения с проведением противоопухолевой терапии за счет средств ОМС с использованием лекарственных препаратов по перечню, утвержденному Минздравом России, будет осуществляться с учетом количества фактически использованного лекарственного препарата.  </w:t>
      </w:r>
    </w:p>
    <w:p w:rsidR="003A7EAC" w:rsidRPr="00171B77" w:rsidRDefault="003A7EAC" w:rsidP="003A7EAC">
      <w:pPr>
        <w:pStyle w:val="ConsPlusNormal"/>
        <w:ind w:firstLine="540"/>
        <w:jc w:val="both"/>
        <w:rPr>
          <w:ins w:id="5" w:author="Коган Ольга Георгиевна" w:date="2025-01-21T15:04:00Z"/>
          <w:szCs w:val="24"/>
        </w:rPr>
      </w:pPr>
      <w:r w:rsidRPr="00171B77">
        <w:rPr>
          <w:szCs w:val="24"/>
        </w:rPr>
        <w:t>Обязательным условием для отдельных схем противоопухолевой лекарственной</w:t>
      </w:r>
      <w:r w:rsidRPr="00171B77">
        <w:t xml:space="preserve"> терапии, назначенных по решению консилиума врачей, является проведение молекулярно-генетических и (или) иммуногистохимических исследований с получением результата </w:t>
      </w:r>
      <w:r w:rsidRPr="00171B77">
        <w:br/>
        <w:t>до назначения схемы противоопухолевой лекарственной терапии. При отсутствии такого исследования оплата случая лечения с использованием схемы противоопухолевой лекарственной терапии не допускается</w:t>
      </w:r>
      <w:ins w:id="6" w:author="Коган Ольга Георгиевна" w:date="2025-01-21T15:04:00Z">
        <w:r w:rsidRPr="00171B77">
          <w:t>.</w:t>
        </w:r>
      </w:ins>
    </w:p>
    <w:p w:rsidR="00275F8D" w:rsidRPr="00171B77" w:rsidRDefault="00275F8D" w:rsidP="003A7EAC">
      <w:pPr>
        <w:pStyle w:val="ConsPlusNormal"/>
        <w:ind w:firstLine="540"/>
        <w:jc w:val="both"/>
      </w:pPr>
    </w:p>
    <w:p w:rsidR="00171B77" w:rsidRDefault="00171B77" w:rsidP="003A7EAC">
      <w:pPr>
        <w:pStyle w:val="ConsPlusTitle"/>
        <w:jc w:val="center"/>
        <w:outlineLvl w:val="1"/>
      </w:pPr>
    </w:p>
    <w:p w:rsidR="00171B77" w:rsidRDefault="00171B77" w:rsidP="003A7EAC">
      <w:pPr>
        <w:pStyle w:val="ConsPlusTitle"/>
        <w:jc w:val="center"/>
        <w:outlineLvl w:val="1"/>
      </w:pPr>
    </w:p>
    <w:p w:rsidR="00171B77" w:rsidRDefault="00171B77" w:rsidP="003A7EAC">
      <w:pPr>
        <w:pStyle w:val="ConsPlusTitle"/>
        <w:jc w:val="center"/>
        <w:outlineLvl w:val="1"/>
      </w:pPr>
    </w:p>
    <w:p w:rsidR="00275F8D" w:rsidRPr="00171B77" w:rsidRDefault="00275F8D" w:rsidP="003A7EAC">
      <w:pPr>
        <w:pStyle w:val="ConsPlusTitle"/>
        <w:jc w:val="center"/>
        <w:outlineLvl w:val="1"/>
      </w:pPr>
      <w:r w:rsidRPr="00171B77">
        <w:lastRenderedPageBreak/>
        <w:t>4. Перечень видов медицинской помощи и мероприятий,</w:t>
      </w:r>
    </w:p>
    <w:p w:rsidR="00275F8D" w:rsidRPr="00171B77" w:rsidRDefault="00275F8D" w:rsidP="00026215">
      <w:pPr>
        <w:pStyle w:val="ConsPlusTitle"/>
        <w:jc w:val="center"/>
      </w:pPr>
      <w:r w:rsidRPr="00171B77">
        <w:t>финансируемых за счет средств бюджета Санкт-Петербурга</w:t>
      </w:r>
    </w:p>
    <w:p w:rsidR="00275F8D" w:rsidRPr="00171B77" w:rsidRDefault="00275F8D" w:rsidP="00026215">
      <w:pPr>
        <w:pStyle w:val="ConsPlusNormal"/>
        <w:ind w:firstLine="540"/>
        <w:jc w:val="both"/>
      </w:pPr>
    </w:p>
    <w:p w:rsidR="00275F8D" w:rsidRPr="00171B77" w:rsidRDefault="00275F8D" w:rsidP="00026215">
      <w:pPr>
        <w:pStyle w:val="ConsPlusNormal"/>
        <w:ind w:firstLine="539"/>
        <w:jc w:val="both"/>
      </w:pPr>
      <w:r w:rsidRPr="00171B77">
        <w:t>За счет средств</w:t>
      </w:r>
      <w:r w:rsidR="00D82DE8" w:rsidRPr="00171B77">
        <w:t xml:space="preserve"> бюджета Санкт-Петербурга в 2025</w:t>
      </w:r>
      <w:r w:rsidRPr="00171B77">
        <w:t xml:space="preserve"> году гражданам бесплатно предоставляются:</w:t>
      </w:r>
    </w:p>
    <w:p w:rsidR="00275F8D" w:rsidRPr="00171B77" w:rsidRDefault="00275F8D" w:rsidP="00026215">
      <w:pPr>
        <w:pStyle w:val="ConsPlusNormal"/>
        <w:ind w:firstLine="539"/>
        <w:jc w:val="both"/>
      </w:pPr>
      <w:r w:rsidRPr="00171B77">
        <w:t>скорая медицинская помощь при психических расстройствах и расстройствах поведения, а также не застрахованным по ОМС лицам при заболеваниях, несчастных случаях, травмах, отравлениях и других состояниях, требующих срочного медицинского вмешательства;</w:t>
      </w:r>
    </w:p>
    <w:p w:rsidR="00275F8D" w:rsidRPr="00171B77" w:rsidRDefault="00275F8D" w:rsidP="00026215">
      <w:pPr>
        <w:pStyle w:val="ConsPlusNormal"/>
        <w:ind w:firstLine="539"/>
        <w:jc w:val="both"/>
      </w:pPr>
      <w:r w:rsidRPr="00171B77">
        <w:t>санитарно-авиационная эвакуация, осуществляемая воздушными судами;</w:t>
      </w:r>
    </w:p>
    <w:p w:rsidR="00275F8D" w:rsidRPr="00171B77" w:rsidRDefault="00275F8D" w:rsidP="00026215">
      <w:pPr>
        <w:pStyle w:val="ConsPlusNormal"/>
        <w:ind w:firstLine="539"/>
        <w:jc w:val="both"/>
      </w:pPr>
      <w:r w:rsidRPr="00171B77">
        <w:t xml:space="preserve">транспортные услуги при оказании медицинской помощи бригадами скорой </w:t>
      </w:r>
      <w:r w:rsidR="00907BD7" w:rsidRPr="00171B77">
        <w:br/>
      </w:r>
      <w:r w:rsidRPr="00171B77">
        <w:rPr>
          <w:strike/>
        </w:rPr>
        <w:t>и неотложной</w:t>
      </w:r>
      <w:r w:rsidRPr="00171B77">
        <w:t xml:space="preserve"> медицинской помощи в рамках Территориальной программы ОМС;</w:t>
      </w:r>
    </w:p>
    <w:p w:rsidR="00275F8D" w:rsidRPr="00171B77" w:rsidRDefault="00275F8D" w:rsidP="00026215">
      <w:pPr>
        <w:pStyle w:val="ConsPlusNormal"/>
        <w:ind w:firstLine="539"/>
        <w:jc w:val="both"/>
      </w:pPr>
      <w:r w:rsidRPr="00171B77">
        <w:t xml:space="preserve">медицинская эвакуация инфекционных больных, осуществляемая отделением скорой медицинской помощи специализированного инфекционного </w:t>
      </w:r>
      <w:r w:rsidR="0050656F" w:rsidRPr="00171B77">
        <w:t xml:space="preserve">государственного </w:t>
      </w:r>
      <w:r w:rsidRPr="00171B77">
        <w:t>учреждения здравоохранения Санкт-Петербурга;</w:t>
      </w:r>
    </w:p>
    <w:p w:rsidR="00275F8D" w:rsidRPr="00171B77" w:rsidRDefault="00275F8D" w:rsidP="00026215">
      <w:pPr>
        <w:pStyle w:val="ConsPlusNormal"/>
        <w:ind w:firstLine="539"/>
        <w:jc w:val="both"/>
      </w:pPr>
      <w:r w:rsidRPr="00171B77">
        <w:t xml:space="preserve">первичная медико-санитарная и специализированная медицинская помощь </w:t>
      </w:r>
      <w:r w:rsidR="00907BD7" w:rsidRPr="00171B77">
        <w:br/>
      </w:r>
      <w:r w:rsidRPr="00171B77">
        <w:t xml:space="preserve">при заболеваниях, не включенных в базовую программу ОМС (заболевания, передаваемые половым путем, вызванные ВИЧ-инфекцией, синдром приобретенного иммунодефицита, туберкулез, психические расстройства и расстройства поведения, связанные в том числе </w:t>
      </w:r>
      <w:r w:rsidR="00907BD7" w:rsidRPr="00171B77">
        <w:br/>
      </w:r>
      <w:r w:rsidRPr="00171B77">
        <w:t xml:space="preserve">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w:t>
      </w:r>
      <w:r w:rsidR="00907BD7" w:rsidRPr="00171B77">
        <w:br/>
      </w:r>
      <w:r w:rsidRPr="00171B77">
        <w:t xml:space="preserve">в целях раннего (своевременного) выявления незаконного потребления наркотических средств и психотропных веществ), в том числе при консультациях пациентов </w:t>
      </w:r>
      <w:r w:rsidR="00907BD7" w:rsidRPr="00171B77">
        <w:br/>
      </w:r>
      <w:r w:rsidRPr="00171B77">
        <w:t xml:space="preserve">при заболеваниях, включенных в базовую программу ОМС, врачами-психиатрами </w:t>
      </w:r>
      <w:r w:rsidR="00907BD7" w:rsidRPr="00171B77">
        <w:br/>
      </w:r>
      <w:r w:rsidRPr="00171B77">
        <w:t xml:space="preserve">и врачами-фтизиатрами, а также в отношении лиц, находящихся в стационарных организациях социального обслуживания населения, включая медицинскую помощь, оказываемую выездными психиатрическими бригадами, и в части расходов, не включенных в структуру тарифов на оплату медицинской помощи, предусмотренную </w:t>
      </w:r>
      <w:r w:rsidR="00907BD7" w:rsidRPr="00171B77">
        <w:br/>
      </w:r>
      <w:r w:rsidRPr="00171B77">
        <w:t>в Территориальной программе ОМС, а также консультаций врачами-психиатрами, наркологами при проведении медицинского осмотра;</w:t>
      </w:r>
    </w:p>
    <w:p w:rsidR="00275F8D" w:rsidRPr="00171B77" w:rsidRDefault="00275F8D" w:rsidP="00026215">
      <w:pPr>
        <w:pStyle w:val="ConsPlusNormal"/>
        <w:ind w:firstLine="540"/>
        <w:jc w:val="both"/>
      </w:pPr>
      <w:r w:rsidRPr="00171B77">
        <w:t xml:space="preserve">проведение медицинским психологом медико-психологического консультирования пациентов по вопросам, связанным с имеющимся заболеванием </w:t>
      </w:r>
      <w:r w:rsidR="000444D3" w:rsidRPr="00171B77">
        <w:t>и (или)</w:t>
      </w:r>
      <w:r w:rsidRPr="00171B77">
        <w:t xml:space="preserve"> состоянием, </w:t>
      </w:r>
      <w:r w:rsidR="00907BD7" w:rsidRPr="00171B77">
        <w:br/>
      </w:r>
      <w:r w:rsidRPr="00171B77">
        <w:t xml:space="preserve">в амбулаторных условиях, в условиях дневного и круглосуточного стационара </w:t>
      </w:r>
      <w:r w:rsidR="00907BD7" w:rsidRPr="00171B77">
        <w:br/>
      </w:r>
      <w:r w:rsidRPr="00171B77">
        <w:t xml:space="preserve">в специализированных медицинских организациях при заболеваниях, не включенных </w:t>
      </w:r>
      <w:r w:rsidR="00907BD7" w:rsidRPr="00171B77">
        <w:br/>
      </w:r>
      <w:r w:rsidRPr="00171B77">
        <w:t>в базовую программу ОМС, а также пациентов, получающих паллиативную медицинскую помощь в хосписах;</w:t>
      </w:r>
    </w:p>
    <w:p w:rsidR="0050656F" w:rsidRPr="00171B77" w:rsidRDefault="00275F8D" w:rsidP="00026215">
      <w:pPr>
        <w:pStyle w:val="ConsPlusNormal"/>
        <w:ind w:firstLine="540"/>
        <w:jc w:val="both"/>
      </w:pPr>
      <w:r w:rsidRPr="00171B77">
        <w:t>первичная специализированная медико-санитарная помощь и специализированная медицинская помощь при заразных заболеван</w:t>
      </w:r>
      <w:r w:rsidR="0050656F" w:rsidRPr="00171B77">
        <w:t>иях кожи (чесотке, микроспории);</w:t>
      </w:r>
      <w:r w:rsidRPr="00171B77">
        <w:t xml:space="preserve"> </w:t>
      </w:r>
    </w:p>
    <w:p w:rsidR="00275F8D" w:rsidRPr="00171B77" w:rsidRDefault="00275F8D" w:rsidP="00026215">
      <w:pPr>
        <w:pStyle w:val="ConsPlusNormal"/>
        <w:ind w:firstLine="540"/>
        <w:jc w:val="both"/>
      </w:pPr>
      <w:r w:rsidRPr="00171B77">
        <w:t xml:space="preserve">первичная специализированная медико-санитарная помощь при заболеваниях, представляющих опасность для окружающих, в специализированных инфекционных </w:t>
      </w:r>
      <w:r w:rsidR="0050656F" w:rsidRPr="00171B77">
        <w:t xml:space="preserve">государственных </w:t>
      </w:r>
      <w:r w:rsidRPr="00171B77">
        <w:t>учреждениях здравоохранения Санкт-Петербурга;</w:t>
      </w:r>
    </w:p>
    <w:p w:rsidR="00275F8D" w:rsidRPr="00171B77" w:rsidRDefault="00275F8D" w:rsidP="00026215">
      <w:pPr>
        <w:pStyle w:val="ConsPlusNormal"/>
        <w:ind w:firstLine="540"/>
        <w:jc w:val="both"/>
      </w:pPr>
      <w:r w:rsidRPr="00171B77">
        <w:t xml:space="preserve">паллиативная медицинская помощь жителям Санкт-Петербурга, а также жителям </w:t>
      </w:r>
      <w:r w:rsidR="00BF6E06" w:rsidRPr="00171B77">
        <w:br/>
      </w:r>
      <w:r w:rsidRPr="00171B77">
        <w:t xml:space="preserve">без определенного места жительства (при отсутствии регистрации по месту жительства </w:t>
      </w:r>
      <w:r w:rsidR="00BF6E06" w:rsidRPr="00171B77">
        <w:br/>
      </w:r>
      <w:r w:rsidRPr="00171B77">
        <w:t>и по месту пребывания), оказываемая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275F8D" w:rsidRPr="00171B77" w:rsidRDefault="00275F8D" w:rsidP="00026215">
      <w:pPr>
        <w:pStyle w:val="ConsPlusNormal"/>
        <w:ind w:firstLine="540"/>
        <w:jc w:val="both"/>
      </w:pPr>
      <w:r w:rsidRPr="00171B77">
        <w:t xml:space="preserve">высокотехнологичная медицинская помощь, оказываемая в медицинских организациях, перечень которых утверждается уполномоченным органом в соответствии </w:t>
      </w:r>
      <w:r w:rsidR="00BF6E06" w:rsidRPr="00171B77">
        <w:br/>
      </w:r>
      <w:r w:rsidRPr="00171B77">
        <w:t xml:space="preserve">с определенным постановлением Правительства Санкт-Петербурга порядком, по перечню видов высокотехнологичной медицинской помощи, не включенных в базовую программу </w:t>
      </w:r>
      <w:r w:rsidRPr="00171B77">
        <w:lastRenderedPageBreak/>
        <w:t>ОМС, за исключением отдельных видов, включенных в Территориальную программу ОМС;</w:t>
      </w:r>
    </w:p>
    <w:p w:rsidR="00275F8D" w:rsidRPr="00171B77" w:rsidRDefault="00275F8D" w:rsidP="00F26BC2">
      <w:pPr>
        <w:pStyle w:val="ConsPlusNormal"/>
        <w:ind w:firstLine="539"/>
        <w:jc w:val="both"/>
      </w:pPr>
      <w:r w:rsidRPr="00171B77">
        <w:t xml:space="preserve">специализированная, в том числе высокотехнологичная, медицинская помощь, </w:t>
      </w:r>
      <w:r w:rsidR="00BF6E06" w:rsidRPr="00171B77">
        <w:br/>
      </w:r>
      <w:r w:rsidRPr="00171B77">
        <w:t xml:space="preserve">не включенная в базовую программу ОМС, возможность оказания которой отсутствует </w:t>
      </w:r>
      <w:r w:rsidR="00BF6E06" w:rsidRPr="00171B77">
        <w:br/>
      </w:r>
      <w:r w:rsidRPr="00171B77">
        <w:t xml:space="preserve">в государственных учреждениях здравоохранения Санкт-Петербурга, в соответствии </w:t>
      </w:r>
      <w:r w:rsidR="00BF6E06" w:rsidRPr="00171B77">
        <w:br/>
      </w:r>
      <w:r w:rsidRPr="00171B77">
        <w:t>с перечнем видов медицинской помощи, опре</w:t>
      </w:r>
      <w:r w:rsidR="00F26BC2" w:rsidRPr="00171B77">
        <w:t>деленным уполномоченным органом;</w:t>
      </w:r>
    </w:p>
    <w:p w:rsidR="00E77133" w:rsidRPr="00171B77" w:rsidRDefault="00E77133" w:rsidP="00E77133">
      <w:pPr>
        <w:pStyle w:val="ConsPlusNormal"/>
        <w:ind w:firstLine="539"/>
        <w:jc w:val="both"/>
      </w:pPr>
      <w:r w:rsidRPr="00171B77">
        <w:t xml:space="preserve">санаторно-курортное лечение ветеранов боевых действий, указанным в </w:t>
      </w:r>
      <w:hyperlink r:id="rId26">
        <w:r w:rsidRPr="00171B77">
          <w:t>абзацах</w:t>
        </w:r>
        <w:r w:rsidRPr="00171B77">
          <w:rPr>
            <w:spacing w:val="-3"/>
          </w:rPr>
          <w:t xml:space="preserve"> </w:t>
        </w:r>
        <w:r w:rsidRPr="00171B77">
          <w:t>втором</w:t>
        </w:r>
      </w:hyperlink>
      <w:r w:rsidRPr="00171B77">
        <w:t xml:space="preserve"> и</w:t>
      </w:r>
      <w:r w:rsidRPr="00171B77">
        <w:rPr>
          <w:spacing w:val="40"/>
        </w:rPr>
        <w:t xml:space="preserve"> </w:t>
      </w:r>
      <w:hyperlink r:id="rId27">
        <w:r w:rsidRPr="00171B77">
          <w:t>третьем подпункта</w:t>
        </w:r>
      </w:hyperlink>
      <w:r w:rsidRPr="00171B77">
        <w:t xml:space="preserve"> </w:t>
      </w:r>
      <w:hyperlink r:id="rId28">
        <w:r w:rsidRPr="00171B77">
          <w:t>«</w:t>
        </w:r>
      </w:hyperlink>
      <w:hyperlink r:id="rId29">
        <w:r w:rsidRPr="00171B77">
          <w:t>в</w:t>
        </w:r>
      </w:hyperlink>
      <w:hyperlink r:id="rId30">
        <w:r w:rsidRPr="00171B77">
          <w:t>»</w:t>
        </w:r>
      </w:hyperlink>
      <w:r w:rsidRPr="00171B77">
        <w:t xml:space="preserve"> </w:t>
      </w:r>
      <w:hyperlink r:id="rId31">
        <w:r w:rsidRPr="00171B77">
          <w:t>пункта 2</w:t>
        </w:r>
      </w:hyperlink>
      <w:r w:rsidRPr="00171B77">
        <w:t xml:space="preserve"> Указа Президента Российской Федерации от 3 апреля 2023 года № 232 «О создании Государственного</w:t>
      </w:r>
      <w:r w:rsidRPr="00171B77">
        <w:rPr>
          <w:spacing w:val="40"/>
        </w:rPr>
        <w:t xml:space="preserve"> </w:t>
      </w:r>
      <w:r w:rsidRPr="00171B77">
        <w:t>фонда</w:t>
      </w:r>
      <w:r w:rsidRPr="00171B77">
        <w:rPr>
          <w:spacing w:val="57"/>
        </w:rPr>
        <w:t xml:space="preserve"> </w:t>
      </w:r>
      <w:r w:rsidRPr="00171B77">
        <w:t>поддержки</w:t>
      </w:r>
      <w:r w:rsidRPr="00171B77">
        <w:rPr>
          <w:spacing w:val="40"/>
        </w:rPr>
        <w:t xml:space="preserve"> </w:t>
      </w:r>
      <w:r w:rsidRPr="00171B77">
        <w:t>участников</w:t>
      </w:r>
      <w:r w:rsidRPr="00171B77">
        <w:rPr>
          <w:spacing w:val="40"/>
        </w:rPr>
        <w:t xml:space="preserve"> </w:t>
      </w:r>
      <w:r w:rsidRPr="00171B77">
        <w:t>специальной</w:t>
      </w:r>
      <w:r w:rsidRPr="00171B77">
        <w:rPr>
          <w:spacing w:val="40"/>
        </w:rPr>
        <w:t xml:space="preserve"> </w:t>
      </w:r>
      <w:r w:rsidRPr="00171B77">
        <w:t>военной</w:t>
      </w:r>
      <w:r w:rsidRPr="00171B77">
        <w:rPr>
          <w:spacing w:val="40"/>
        </w:rPr>
        <w:t xml:space="preserve"> </w:t>
      </w:r>
      <w:r w:rsidRPr="00171B77">
        <w:t>операции «Защитники Отечества» в соответствии с порядком, утвержденным Правительством Санкт-Петербурга;</w:t>
      </w:r>
    </w:p>
    <w:p w:rsidR="00F26BC2" w:rsidRPr="00171B77" w:rsidRDefault="00F26BC2" w:rsidP="00F26BC2">
      <w:pPr>
        <w:pStyle w:val="ConsPlusNormal"/>
        <w:ind w:firstLine="540"/>
        <w:jc w:val="both"/>
      </w:pPr>
      <w:r w:rsidRPr="00171B77">
        <w:t>финансовое обеспечение объемов медицинской помощи, превышающих объемы, установленные в территориальной программе ОМС, в размере, превышающем размер субвенций, предоставляемых из бюджета Федерального фонда ОМС бюджету Территориального фонда ОМС.</w:t>
      </w:r>
    </w:p>
    <w:p w:rsidR="00275F8D" w:rsidRPr="00171B77" w:rsidRDefault="00275F8D" w:rsidP="00F26BC2">
      <w:pPr>
        <w:pStyle w:val="ConsPlusNormal"/>
        <w:ind w:firstLine="540"/>
        <w:jc w:val="both"/>
      </w:pPr>
      <w:r w:rsidRPr="00171B77">
        <w:t xml:space="preserve">Возмещение бюджету субъекта Российской Федерации затрат за оказание гражданину, зарегистрированному по месту жительства в Санкт-Петербурге, медицинской помощи на территории этого субъекта Российской Федерации при заболеваниях, </w:t>
      </w:r>
      <w:r w:rsidR="00BF6E06" w:rsidRPr="00171B77">
        <w:br/>
      </w:r>
      <w:r w:rsidRPr="00171B77">
        <w:t xml:space="preserve">не включенных в базовую программу ОМС, и паллиативной медицинской помощи осуществляется в порядке, установленном законом Санкт-Петербурга и принимаемым </w:t>
      </w:r>
      <w:r w:rsidR="00BF6E06" w:rsidRPr="00171B77">
        <w:br/>
      </w:r>
      <w:r w:rsidRPr="00171B77">
        <w:t>в соответствии с ним нормативным правовым актом Правительства Санкт-Петербурга.</w:t>
      </w:r>
    </w:p>
    <w:p w:rsidR="00275F8D" w:rsidRPr="00171B77" w:rsidRDefault="00275F8D" w:rsidP="00026215">
      <w:pPr>
        <w:pStyle w:val="ConsPlusNormal"/>
        <w:ind w:firstLine="539"/>
        <w:jc w:val="both"/>
      </w:pPr>
      <w:r w:rsidRPr="00171B77">
        <w:t>За счет средств бюджета Санкт-Петербурга осуществляются:</w:t>
      </w:r>
    </w:p>
    <w:p w:rsidR="00275F8D" w:rsidRPr="00171B77" w:rsidRDefault="00275F8D" w:rsidP="00026215">
      <w:pPr>
        <w:pStyle w:val="ConsPlusNormal"/>
        <w:ind w:firstLine="539"/>
        <w:jc w:val="both"/>
      </w:pPr>
      <w:r w:rsidRPr="00171B77">
        <w:t xml:space="preserve">пренатальная (дородовая) диагностика нарушений развития ребенка у беременных женщин, неонатальный скрининг на пять наследственных и врожденных заболеваний </w:t>
      </w:r>
      <w:r w:rsidR="00BF6E06" w:rsidRPr="00171B77">
        <w:br/>
      </w:r>
      <w:r w:rsidRPr="00171B77">
        <w:t>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275F8D" w:rsidRPr="00171B77" w:rsidRDefault="00275F8D" w:rsidP="00026215">
      <w:pPr>
        <w:pStyle w:val="ConsPlusNormal"/>
        <w:ind w:firstLine="539"/>
        <w:jc w:val="both"/>
      </w:pPr>
      <w:r w:rsidRPr="00171B77">
        <w:t xml:space="preserve">медицинская помощь несовершеннолетним в период обучения и воспитания </w:t>
      </w:r>
      <w:r w:rsidR="00BF6E06" w:rsidRPr="00171B77">
        <w:br/>
      </w:r>
      <w:r w:rsidRPr="00171B77">
        <w:t>в государственных образовательных учреждениях Санкт-Петербурга в отделениях организации медицинской помощи несовершеннолетним в образовательных учреждениях медицинских организаций;</w:t>
      </w:r>
    </w:p>
    <w:p w:rsidR="00275F8D" w:rsidRPr="00171B77" w:rsidRDefault="00275F8D" w:rsidP="00026215">
      <w:pPr>
        <w:pStyle w:val="ConsPlusNormal"/>
        <w:ind w:firstLine="539"/>
        <w:jc w:val="both"/>
      </w:pPr>
      <w:r w:rsidRPr="00171B77">
        <w:t xml:space="preserve">диспансерное наблюдение лиц с психическими расстройствами и расстройствами поведения, в том числе находящихся в стационарных организациях социального обслуживания населения, а также в условиях сопровождаемого проживания, включая совместное проживание таких лиц в отдельных жилых помещениях,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w:t>
      </w:r>
      <w:r w:rsidR="00BF6E06" w:rsidRPr="00171B77">
        <w:br/>
      </w:r>
      <w:r w:rsidRPr="00171B77">
        <w:t>с врачами-психиатрами стационарных организаций социального обслуживания населения;</w:t>
      </w:r>
    </w:p>
    <w:p w:rsidR="00275F8D" w:rsidRPr="00171B77" w:rsidRDefault="00275F8D" w:rsidP="00026215">
      <w:pPr>
        <w:pStyle w:val="ConsPlusNormal"/>
        <w:ind w:firstLine="540"/>
        <w:jc w:val="both"/>
      </w:pPr>
      <w:r w:rsidRPr="00171B77">
        <w:t>предоставление в государственных учреждениях здравоохранения Санкт-Петербурга, оказывающих паллиативную медицинскую помощь,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275F8D" w:rsidRPr="00171B77" w:rsidRDefault="00275F8D" w:rsidP="00026215">
      <w:pPr>
        <w:pStyle w:val="ConsPlusNormal"/>
        <w:ind w:firstLine="540"/>
        <w:jc w:val="both"/>
      </w:pPr>
      <w:r w:rsidRPr="00171B77">
        <w:t xml:space="preserve">предоставление в рамках оказания паллиативной медицинской помощи </w:t>
      </w:r>
      <w:r w:rsidR="00BF6E06" w:rsidRPr="00171B77">
        <w:br/>
      </w:r>
      <w:r w:rsidRPr="00171B77">
        <w:t xml:space="preserve">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Минздравом России,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w:t>
      </w:r>
      <w:r w:rsidR="00BF6E06" w:rsidRPr="00171B77">
        <w:br/>
      </w:r>
      <w:r w:rsidRPr="00171B77">
        <w:t>при посещениях на дому;</w:t>
      </w:r>
    </w:p>
    <w:p w:rsidR="00275F8D" w:rsidRPr="00171B77" w:rsidRDefault="00275F8D" w:rsidP="00026215">
      <w:pPr>
        <w:pStyle w:val="ConsPlusNormal"/>
        <w:ind w:firstLine="540"/>
        <w:jc w:val="both"/>
      </w:pPr>
      <w:r w:rsidRPr="00171B77">
        <w:t xml:space="preserve">обеспечение питанием при оказании специализированной и первичной специализированной медицинской помощи в условиях дневного стационара </w:t>
      </w:r>
      <w:r w:rsidR="00BF6E06" w:rsidRPr="00171B77">
        <w:br/>
      </w:r>
      <w:r w:rsidRPr="00171B77">
        <w:t>при заболеваниях, не включенных в базовую программу ОМС;</w:t>
      </w:r>
    </w:p>
    <w:p w:rsidR="00275F8D" w:rsidRPr="00171B77" w:rsidRDefault="00275F8D" w:rsidP="00026215">
      <w:pPr>
        <w:pStyle w:val="ConsPlusNormal"/>
        <w:ind w:firstLine="540"/>
        <w:jc w:val="both"/>
      </w:pPr>
      <w:r w:rsidRPr="00171B77">
        <w:lastRenderedPageBreak/>
        <w:t>обеспечение лекарственными препаратами, медицинскими изделиями, специализированными продуктами лечебного питания, кислородными концентраторами, изготовление и ремонт зубных протезов (в том числе лицам, находящимся в стационарных организациях социального обслуживания населения), слухопротезирование, глазопротезирование в соответствии с законодательством Санкт-Петербурга;</w:t>
      </w:r>
    </w:p>
    <w:p w:rsidR="00275F8D" w:rsidRPr="00171B77" w:rsidRDefault="00275F8D" w:rsidP="00026215">
      <w:pPr>
        <w:pStyle w:val="ConsPlusNormal"/>
        <w:ind w:firstLine="540"/>
        <w:jc w:val="both"/>
      </w:pPr>
      <w:r w:rsidRPr="00171B77">
        <w:t xml:space="preserve">приобретение вакцины для профилактических прививок населения в соответствии </w:t>
      </w:r>
      <w:r w:rsidR="00BF6E06" w:rsidRPr="00171B77">
        <w:br/>
      </w:r>
      <w:r w:rsidRPr="00171B77">
        <w:t>с календарем профилактических прививок по эпидемическим показаниям, против вируса папилломы человека, для иммунизации детей первого года жизни по медицинским показаниям бесклеточными вакцинами;</w:t>
      </w:r>
    </w:p>
    <w:p w:rsidR="00275F8D" w:rsidRPr="00171B77" w:rsidRDefault="00275F8D" w:rsidP="00026215">
      <w:pPr>
        <w:pStyle w:val="ConsPlusNormal"/>
        <w:ind w:firstLine="540"/>
        <w:jc w:val="both"/>
      </w:pPr>
      <w:r w:rsidRPr="00171B77">
        <w:t>проведение профилактических флюорографических обследований в целях раннего выявления заболевания туберкулезом;</w:t>
      </w:r>
    </w:p>
    <w:p w:rsidR="00275F8D" w:rsidRPr="00171B77" w:rsidRDefault="00275F8D" w:rsidP="00026215">
      <w:pPr>
        <w:pStyle w:val="ConsPlusNormal"/>
        <w:ind w:firstLine="540"/>
        <w:jc w:val="both"/>
      </w:pPr>
      <w:r w:rsidRPr="00171B77">
        <w:t xml:space="preserve">обеспечение граждан специализированными продуктами лечебного питания </w:t>
      </w:r>
      <w:r w:rsidR="00BF6E06" w:rsidRPr="00171B77">
        <w:br/>
      </w:r>
      <w:r w:rsidRPr="00171B77">
        <w:t xml:space="preserve">и лекарственными препаратами, зарегистрированными в установленном порядке </w:t>
      </w:r>
      <w:r w:rsidR="00BF6E06" w:rsidRPr="00171B77">
        <w:br/>
      </w:r>
      <w:r w:rsidRPr="00171B77">
        <w:t>на территории Российской Федерации,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w:t>
      </w:r>
    </w:p>
    <w:p w:rsidR="00275F8D" w:rsidRPr="00171B77" w:rsidRDefault="00275F8D" w:rsidP="00026215">
      <w:pPr>
        <w:pStyle w:val="ConsPlusNormal"/>
        <w:ind w:firstLine="539"/>
        <w:jc w:val="both"/>
      </w:pPr>
      <w:r w:rsidRPr="00171B77">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w:t>
      </w:r>
    </w:p>
    <w:p w:rsidR="00275F8D" w:rsidRPr="00171B77" w:rsidRDefault="00275F8D" w:rsidP="00026215">
      <w:pPr>
        <w:pStyle w:val="ConsPlusNormal"/>
        <w:ind w:firstLine="539"/>
        <w:jc w:val="both"/>
      </w:pPr>
      <w:r w:rsidRPr="00171B77">
        <w:t xml:space="preserve">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w:t>
      </w:r>
      <w:r w:rsidR="00BF6E06" w:rsidRPr="00171B77">
        <w:br/>
      </w:r>
      <w:r w:rsidRPr="00171B77">
        <w:t>по рецептам врачей с 50-процентной скидкой;</w:t>
      </w:r>
    </w:p>
    <w:p w:rsidR="00275F8D" w:rsidRPr="00171B77" w:rsidRDefault="00275F8D" w:rsidP="00026215">
      <w:pPr>
        <w:pStyle w:val="ConsPlusNormal"/>
        <w:ind w:firstLine="539"/>
        <w:jc w:val="both"/>
      </w:pPr>
      <w:r w:rsidRPr="00171B77">
        <w:t xml:space="preserve">медицинская помощь и иные государственные услуги (работы) в центрах охраны здоровья семьи и репродукции (за исключением медицинской помощи, предоставляемой </w:t>
      </w:r>
      <w:r w:rsidR="00BF6E06" w:rsidRPr="00171B77">
        <w:br/>
      </w:r>
      <w:r w:rsidRPr="00171B77">
        <w:t>в рамках Территориальной программы ОМС);</w:t>
      </w:r>
    </w:p>
    <w:p w:rsidR="00275F8D" w:rsidRPr="00171B77" w:rsidRDefault="00275F8D" w:rsidP="00026215">
      <w:pPr>
        <w:pStyle w:val="ConsPlusNormal"/>
        <w:ind w:firstLine="539"/>
        <w:jc w:val="both"/>
      </w:pPr>
      <w:r w:rsidRPr="00171B77">
        <w:t>долечивание работающих граждан Российской Федерации, местом жительства которых является Санкт-Петербург, в условиях санатория непосредственно после стационарного лечения;</w:t>
      </w:r>
    </w:p>
    <w:p w:rsidR="00275F8D" w:rsidRPr="00171B77" w:rsidRDefault="00275F8D" w:rsidP="00026215">
      <w:pPr>
        <w:pStyle w:val="ConsPlusNormal"/>
        <w:ind w:firstLine="539"/>
        <w:jc w:val="both"/>
      </w:pPr>
      <w:r w:rsidRPr="00171B77">
        <w:t xml:space="preserve">приобретение медицинскими организациями, находящимися в собственности </w:t>
      </w:r>
      <w:r w:rsidR="00BF6E06" w:rsidRPr="00171B77">
        <w:br/>
      </w:r>
      <w:r w:rsidRPr="00171B77">
        <w:t xml:space="preserve">Санкт-Петербурга, определенных лекарственных и иммунобиологических препаратов </w:t>
      </w:r>
      <w:r w:rsidR="00BF6E06" w:rsidRPr="00171B77">
        <w:br/>
      </w:r>
      <w:r w:rsidRPr="00171B77">
        <w:t>в соответствии с порядком и перечнем, которые установлены уполномоченным органом;</w:t>
      </w:r>
    </w:p>
    <w:p w:rsidR="00275F8D" w:rsidRPr="00171B77" w:rsidRDefault="00275F8D" w:rsidP="00026215">
      <w:pPr>
        <w:pStyle w:val="ConsPlusNormal"/>
        <w:ind w:firstLine="539"/>
        <w:jc w:val="both"/>
      </w:pPr>
      <w:r w:rsidRPr="00171B77">
        <w:t xml:space="preserve">медицинская деятельность, связанная с донорством органов и тканей человека в целях трансплантации (пересадки), в том числе обследование доноров, давших письменное информированное добровольное согласие на изъятие своих органов </w:t>
      </w:r>
      <w:r w:rsidR="000444D3" w:rsidRPr="00171B77">
        <w:t>и (или)</w:t>
      </w:r>
      <w:r w:rsidRPr="00171B77">
        <w:t xml:space="preserve"> тканей </w:t>
      </w:r>
      <w:r w:rsidR="00BF6E06" w:rsidRPr="00171B77">
        <w:br/>
      </w:r>
      <w:r w:rsidRPr="00171B77">
        <w:t>для трансплантации, в медицинских организациях, подведомственных исполнительным органам государственной власти Санкт-Петербурга;</w:t>
      </w:r>
    </w:p>
    <w:p w:rsidR="00275F8D" w:rsidRPr="00171B77" w:rsidRDefault="00275F8D" w:rsidP="00026215">
      <w:pPr>
        <w:pStyle w:val="ConsPlusNormal"/>
        <w:ind w:firstLine="539"/>
        <w:jc w:val="both"/>
      </w:pPr>
      <w:r w:rsidRPr="00171B77">
        <w:t>обеспечение медицинских организаций, участвующих в реализации Территориальной программы, донорской кровью и ее компонентами;</w:t>
      </w:r>
    </w:p>
    <w:p w:rsidR="00275F8D" w:rsidRPr="00171B77" w:rsidRDefault="00275F8D" w:rsidP="00026215">
      <w:pPr>
        <w:pStyle w:val="ConsPlusNormal"/>
        <w:ind w:firstLine="539"/>
        <w:jc w:val="both"/>
      </w:pPr>
      <w:r w:rsidRPr="00171B77">
        <w:t>медицинское освидетельствование лица на наличие или отсутствие у него заболевания, препятствующего принятию в народную дружину;</w:t>
      </w:r>
    </w:p>
    <w:p w:rsidR="0050656F" w:rsidRPr="00171B77" w:rsidRDefault="0050656F" w:rsidP="00026215">
      <w:pPr>
        <w:pStyle w:val="ConsPlusNormal"/>
        <w:ind w:firstLine="539"/>
        <w:jc w:val="both"/>
      </w:pPr>
      <w:r w:rsidRPr="00171B77">
        <w:t xml:space="preserve">проведение лабораторных исследований снятых с пострадавших лиц иксодовых клещей на наличие в них возбудителей клещевых вирусных инфекций </w:t>
      </w:r>
      <w:r w:rsidRPr="00171B77">
        <w:br/>
        <w:t>в специализированных инфекционных государственных учреждениях здравоохранения Санкт-Петербурга;</w:t>
      </w:r>
    </w:p>
    <w:p w:rsidR="00275F8D" w:rsidRPr="00171B77" w:rsidRDefault="00275F8D" w:rsidP="00026215">
      <w:pPr>
        <w:pStyle w:val="ConsPlusNormal"/>
        <w:ind w:firstLine="539"/>
        <w:jc w:val="both"/>
      </w:pPr>
      <w:r w:rsidRPr="00171B77">
        <w:t>медицинская помощь не застрахованным по ОМС при заболеваниях и состояниях, включенных в Территориальную программу ОМС:</w:t>
      </w:r>
    </w:p>
    <w:p w:rsidR="00275F8D" w:rsidRPr="00171B77" w:rsidRDefault="00275F8D" w:rsidP="00026215">
      <w:pPr>
        <w:pStyle w:val="ConsPlusNormal"/>
        <w:ind w:firstLine="539"/>
        <w:jc w:val="both"/>
      </w:pPr>
      <w:r w:rsidRPr="00171B77">
        <w:t>в экстренной форме при внезапных острых заболеваниях, состояниях, обострении хронических заболеваний, представляющих угрозу жизни пациента;</w:t>
      </w:r>
    </w:p>
    <w:p w:rsidR="00275F8D" w:rsidRPr="00171B77" w:rsidRDefault="00275F8D" w:rsidP="00026215">
      <w:pPr>
        <w:pStyle w:val="ConsPlusNormal"/>
        <w:ind w:firstLine="539"/>
        <w:jc w:val="both"/>
      </w:pPr>
      <w:r w:rsidRPr="00171B77">
        <w:t xml:space="preserve">в неотложной и плановой форме </w:t>
      </w:r>
      <w:r w:rsidR="004C1CA7" w:rsidRPr="00171B77">
        <w:t>–</w:t>
      </w:r>
      <w:r w:rsidRPr="00171B77">
        <w:t xml:space="preserve"> иностранным гражданам в случае, </w:t>
      </w:r>
      <w:r w:rsidR="004C1CA7" w:rsidRPr="00171B77">
        <w:br/>
      </w:r>
      <w:r w:rsidRPr="00171B77">
        <w:t>если это предусмотрено международным</w:t>
      </w:r>
      <w:r w:rsidR="0050656F" w:rsidRPr="00171B77">
        <w:t xml:space="preserve"> договором Российской Федерации.</w:t>
      </w:r>
    </w:p>
    <w:p w:rsidR="00D82DE8" w:rsidRPr="00171B77" w:rsidRDefault="00D82DE8" w:rsidP="00026215">
      <w:pPr>
        <w:pStyle w:val="ConsPlusNormal"/>
        <w:ind w:firstLine="539"/>
        <w:jc w:val="both"/>
      </w:pPr>
      <w:r w:rsidRPr="00171B77">
        <w:t xml:space="preserve">Возмещение расходов, связанных с оказанием медицинской помощи </w:t>
      </w:r>
      <w:r w:rsidR="00BF6E06" w:rsidRPr="00171B77">
        <w:br/>
      </w:r>
      <w:r w:rsidRPr="00171B77">
        <w:t xml:space="preserve">не застрахованным по ОМС лицам при заболеваниях и состояниях, включенных </w:t>
      </w:r>
      <w:r w:rsidR="00BF6E06" w:rsidRPr="00171B77">
        <w:br/>
      </w:r>
      <w:r w:rsidRPr="00171B77">
        <w:lastRenderedPageBreak/>
        <w:t xml:space="preserve">в Территориальную программу ОМС, в экстренной форме при внезапных острых заболеваниях, состояниях, обострении хронических заболеваний, представляющих угрозу жизни пациента, осуществляется путем предоставления субсидий на иные цели из бюджета Санкт-Петербурга государственным учреждениям здравоохранения Санкт-Петербурга </w:t>
      </w:r>
      <w:r w:rsidR="00BF6E06" w:rsidRPr="00171B77">
        <w:br/>
      </w:r>
      <w:r w:rsidRPr="00171B77">
        <w:t>на основании сведений, подтверждающих оказание медицинской помощи в экстренной форме, порядок и форма предоставления которых устанавливаются уполномоченным органом.</w:t>
      </w:r>
    </w:p>
    <w:p w:rsidR="00275F8D" w:rsidRPr="00171B77" w:rsidRDefault="00275F8D" w:rsidP="00026215">
      <w:pPr>
        <w:pStyle w:val="ConsPlusNormal"/>
        <w:ind w:firstLine="540"/>
        <w:jc w:val="both"/>
      </w:pPr>
      <w:r w:rsidRPr="00171B77">
        <w:t>За счет средств бюджета Санкт-Петербурга финансируется оказание медицинской помощи и иных государственных услуг (работ) следующими государственными учреждениями Санкт-Петербурга (структурными подразделениями государственных учреждений Санкт-Петербурга):</w:t>
      </w:r>
    </w:p>
    <w:p w:rsidR="00275F8D" w:rsidRPr="00171B77" w:rsidRDefault="00275F8D" w:rsidP="00026215">
      <w:pPr>
        <w:pStyle w:val="ConsPlusNormal"/>
        <w:ind w:firstLine="540"/>
        <w:jc w:val="both"/>
      </w:pPr>
      <w:r w:rsidRPr="00171B77">
        <w:t>центрами охраны репродуктивного здоровья подростков;</w:t>
      </w:r>
    </w:p>
    <w:p w:rsidR="00275F8D" w:rsidRPr="00171B77" w:rsidRDefault="00275F8D" w:rsidP="00D82DE8">
      <w:pPr>
        <w:pStyle w:val="ConsPlusNormal"/>
        <w:ind w:firstLine="540"/>
        <w:jc w:val="both"/>
      </w:pPr>
      <w:r w:rsidRPr="00171B77">
        <w:t>центрами органного и тканевого донорства;</w:t>
      </w:r>
    </w:p>
    <w:p w:rsidR="00275F8D" w:rsidRPr="00171B77" w:rsidRDefault="00275F8D" w:rsidP="00D82DE8">
      <w:pPr>
        <w:pStyle w:val="ConsPlusNormal"/>
        <w:ind w:firstLine="540"/>
        <w:jc w:val="both"/>
      </w:pPr>
      <w:r w:rsidRPr="00171B77">
        <w:t>центрами общественного здоровья и медицинской профилактики;</w:t>
      </w:r>
    </w:p>
    <w:p w:rsidR="00275F8D" w:rsidRPr="00171B77" w:rsidRDefault="00275F8D" w:rsidP="00D82DE8">
      <w:pPr>
        <w:pStyle w:val="ConsPlusNormal"/>
        <w:ind w:firstLine="540"/>
        <w:jc w:val="both"/>
      </w:pPr>
      <w:r w:rsidRPr="00171B77">
        <w:t>центрами и отделениями профессиональной патологии;</w:t>
      </w:r>
    </w:p>
    <w:p w:rsidR="00275F8D" w:rsidRPr="00171B77" w:rsidRDefault="00275F8D" w:rsidP="00D82DE8">
      <w:pPr>
        <w:pStyle w:val="ConsPlusNormal"/>
        <w:ind w:firstLine="540"/>
        <w:jc w:val="both"/>
      </w:pPr>
      <w:r w:rsidRPr="00171B77">
        <w:t>центрами по лечению (реабилитации) больных с дефектами (аномалиями развития) челюстно-лицевой области;</w:t>
      </w:r>
    </w:p>
    <w:p w:rsidR="00275F8D" w:rsidRPr="00171B77" w:rsidRDefault="00275F8D" w:rsidP="00D82DE8">
      <w:pPr>
        <w:pStyle w:val="ConsPlusNormal"/>
        <w:ind w:firstLine="540"/>
        <w:jc w:val="both"/>
      </w:pPr>
      <w:r w:rsidRPr="00171B77">
        <w:t>сурдологическими центрами;</w:t>
      </w:r>
    </w:p>
    <w:p w:rsidR="00275F8D" w:rsidRPr="00171B77" w:rsidRDefault="00275F8D" w:rsidP="00D82DE8">
      <w:pPr>
        <w:pStyle w:val="ConsPlusNormal"/>
        <w:ind w:firstLine="540"/>
        <w:jc w:val="both"/>
      </w:pPr>
      <w:r w:rsidRPr="00171B77">
        <w:t xml:space="preserve">врачебно-физкультурными диспансерами, центрами лечебной физкультуры </w:t>
      </w:r>
      <w:r w:rsidR="00BF6E06" w:rsidRPr="00171B77">
        <w:br/>
      </w:r>
      <w:r w:rsidRPr="00171B77">
        <w:t>и спортивной медицины;</w:t>
      </w:r>
    </w:p>
    <w:p w:rsidR="00275F8D" w:rsidRPr="00171B77" w:rsidRDefault="00275F8D" w:rsidP="00D82DE8">
      <w:pPr>
        <w:pStyle w:val="ConsPlusNormal"/>
        <w:ind w:firstLine="540"/>
        <w:jc w:val="both"/>
      </w:pPr>
      <w:r w:rsidRPr="00171B77">
        <w:t>отделениями (кабинетами) спортивной медицины;</w:t>
      </w:r>
    </w:p>
    <w:p w:rsidR="00275F8D" w:rsidRPr="00171B77" w:rsidRDefault="00275F8D" w:rsidP="00D82DE8">
      <w:pPr>
        <w:pStyle w:val="ConsPlusNormal"/>
        <w:ind w:firstLine="540"/>
        <w:jc w:val="both"/>
      </w:pPr>
      <w:r w:rsidRPr="00171B77">
        <w:t>туберкулезными санаториями, детскими санаториями, а также санаториями для детей с родителями;</w:t>
      </w:r>
    </w:p>
    <w:p w:rsidR="00275F8D" w:rsidRPr="00171B77" w:rsidRDefault="00275F8D" w:rsidP="00D82DE8">
      <w:pPr>
        <w:pStyle w:val="ConsPlusNormal"/>
        <w:ind w:firstLine="540"/>
        <w:jc w:val="both"/>
      </w:pPr>
      <w:r w:rsidRPr="00171B77">
        <w:t>бюро и отделениями судебно-медицинской и судебно-психиатрической экспертизы;</w:t>
      </w:r>
    </w:p>
    <w:p w:rsidR="00275F8D" w:rsidRPr="00171B77" w:rsidRDefault="00275F8D" w:rsidP="00D82DE8">
      <w:pPr>
        <w:pStyle w:val="ConsPlusNormal"/>
        <w:ind w:firstLine="540"/>
        <w:jc w:val="both"/>
      </w:pPr>
      <w:r w:rsidRPr="00171B77">
        <w:t xml:space="preserve">патолого-анатомическим бюро (за исключением исследований, включенных </w:t>
      </w:r>
      <w:r w:rsidR="00BF6E06" w:rsidRPr="00171B77">
        <w:br/>
      </w:r>
      <w:r w:rsidRPr="00171B77">
        <w:t>в базовую программу ОМС);</w:t>
      </w:r>
    </w:p>
    <w:p w:rsidR="00275F8D" w:rsidRPr="00171B77" w:rsidRDefault="00275F8D" w:rsidP="00D82DE8">
      <w:pPr>
        <w:pStyle w:val="ConsPlusNormal"/>
        <w:ind w:firstLine="540"/>
        <w:jc w:val="both"/>
      </w:pPr>
      <w:r w:rsidRPr="00171B77">
        <w:t>медицинскими информационно-аналитическими центрами;</w:t>
      </w:r>
    </w:p>
    <w:p w:rsidR="00275F8D" w:rsidRPr="00171B77" w:rsidRDefault="00275F8D" w:rsidP="00D82DE8">
      <w:pPr>
        <w:pStyle w:val="ConsPlusNormal"/>
        <w:ind w:firstLine="540"/>
        <w:jc w:val="both"/>
      </w:pPr>
      <w:r w:rsidRPr="00171B77">
        <w:t>станциями и отделениями переливания крови;</w:t>
      </w:r>
    </w:p>
    <w:p w:rsidR="00275F8D" w:rsidRPr="00171B77" w:rsidRDefault="00275F8D" w:rsidP="00D82DE8">
      <w:pPr>
        <w:pStyle w:val="ConsPlusNormal"/>
        <w:ind w:firstLine="540"/>
        <w:jc w:val="both"/>
      </w:pPr>
      <w:r w:rsidRPr="00171B77">
        <w:t>амбулаториями;</w:t>
      </w:r>
    </w:p>
    <w:p w:rsidR="00275F8D" w:rsidRPr="00171B77" w:rsidRDefault="00275F8D" w:rsidP="00D82DE8">
      <w:pPr>
        <w:pStyle w:val="ConsPlusNormal"/>
        <w:ind w:firstLine="540"/>
        <w:jc w:val="both"/>
      </w:pPr>
      <w:r w:rsidRPr="00171B77">
        <w:t>гериатрическими лечебно-профилактическими учреждениями и гериатрическими центрами, отделениями и кабинетами;</w:t>
      </w:r>
    </w:p>
    <w:p w:rsidR="00275F8D" w:rsidRPr="00171B77" w:rsidRDefault="00275F8D" w:rsidP="00D82DE8">
      <w:pPr>
        <w:pStyle w:val="ConsPlusNormal"/>
        <w:ind w:firstLine="540"/>
        <w:jc w:val="both"/>
      </w:pPr>
      <w:r w:rsidRPr="00171B77">
        <w:t>отделениями соматопсихиатрии и психосоматики;</w:t>
      </w:r>
    </w:p>
    <w:p w:rsidR="00275F8D" w:rsidRPr="00171B77" w:rsidRDefault="00275F8D" w:rsidP="00D82DE8">
      <w:pPr>
        <w:pStyle w:val="ConsPlusNormal"/>
        <w:ind w:firstLine="540"/>
        <w:jc w:val="both"/>
      </w:pPr>
      <w:r w:rsidRPr="00171B77">
        <w:t>специализированными централизованными серологическими, бактериологическими, вирусологическими, цитологическими лабораториями;</w:t>
      </w:r>
    </w:p>
    <w:p w:rsidR="00275F8D" w:rsidRPr="00171B77" w:rsidRDefault="00275F8D" w:rsidP="00D82DE8">
      <w:pPr>
        <w:pStyle w:val="ConsPlusNormal"/>
        <w:ind w:firstLine="540"/>
        <w:jc w:val="both"/>
      </w:pPr>
      <w:r w:rsidRPr="00171B77">
        <w:t>лабораториями иммуногенети</w:t>
      </w:r>
      <w:r w:rsidR="00021DA1" w:rsidRPr="00171B77">
        <w:t>ки и серологической диагностики;</w:t>
      </w:r>
    </w:p>
    <w:p w:rsidR="00021DA1" w:rsidRPr="00171B77" w:rsidRDefault="00021DA1" w:rsidP="00D82DE8">
      <w:pPr>
        <w:pStyle w:val="ConsPlusNormal"/>
        <w:ind w:firstLine="540"/>
        <w:jc w:val="both"/>
      </w:pPr>
      <w:r w:rsidRPr="00171B77">
        <w:t>центром</w:t>
      </w:r>
      <w:r w:rsidR="00EE725B" w:rsidRPr="00171B77">
        <w:t xml:space="preserve"> «здоровая женщина возраста 50+»</w:t>
      </w:r>
      <w:r w:rsidRPr="00171B77">
        <w:t>.</w:t>
      </w:r>
    </w:p>
    <w:p w:rsidR="00275F8D" w:rsidRPr="00171B77" w:rsidRDefault="00275F8D" w:rsidP="00D82DE8">
      <w:pPr>
        <w:pStyle w:val="ConsPlusNormal"/>
        <w:ind w:firstLine="540"/>
        <w:jc w:val="both"/>
      </w:pPr>
      <w:r w:rsidRPr="00171B77">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государственных учреждений здравоохранения Санкт-Петербурга, имеющих лицензии на осуществление медицинской деятельности, предусматривающие выполнение работ (услуг) </w:t>
      </w:r>
      <w:r w:rsidR="00BF6E06" w:rsidRPr="00171B77">
        <w:br/>
      </w:r>
      <w:r w:rsidRPr="00171B77">
        <w:t>по патологической анатомии, осуществляется за счет бюджета Санкт-Петербурга:</w:t>
      </w:r>
    </w:p>
    <w:p w:rsidR="00275F8D" w:rsidRPr="00171B77" w:rsidRDefault="00275F8D" w:rsidP="00D82DE8">
      <w:pPr>
        <w:pStyle w:val="ConsPlusNormal"/>
        <w:ind w:firstLine="540"/>
        <w:jc w:val="both"/>
      </w:pPr>
      <w:r w:rsidRPr="00171B77">
        <w:t xml:space="preserve">в случае летального исхода госпитализации пациента в государственное учреждение здравоохранения Санкт-Петербурга, оказывающее медицинскую помощь </w:t>
      </w:r>
      <w:r w:rsidR="00BF6E06" w:rsidRPr="00171B77">
        <w:br/>
      </w:r>
      <w:r w:rsidRPr="00171B77">
        <w:t xml:space="preserve">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связанных в том числе </w:t>
      </w:r>
      <w:r w:rsidR="00BF6E06" w:rsidRPr="00171B77">
        <w:br/>
      </w:r>
      <w:r w:rsidRPr="00171B77">
        <w:t>с употреблением психоактивных веществ, а также умерших в хосписах;</w:t>
      </w:r>
    </w:p>
    <w:p w:rsidR="00275F8D" w:rsidRPr="00171B77" w:rsidRDefault="00275F8D" w:rsidP="00D82DE8">
      <w:pPr>
        <w:pStyle w:val="ConsPlusNormal"/>
        <w:ind w:firstLine="540"/>
        <w:jc w:val="both"/>
      </w:pPr>
      <w:r w:rsidRPr="00171B77">
        <w:t xml:space="preserve">в случае смерти гражданина в медицинской организации, оказывающей медицинскую помощь в амбулаторных условиях и условиях дневного стационара, а также </w:t>
      </w:r>
      <w:r w:rsidR="00BF6E06" w:rsidRPr="00171B77">
        <w:br/>
      </w:r>
      <w:r w:rsidRPr="00171B77">
        <w:t xml:space="preserve">вне медицинской организации, когда обязательность проведения патолого-анатомических вскрытий в целях установления причины смерти установлена законодательством </w:t>
      </w:r>
      <w:r w:rsidRPr="00171B77">
        <w:lastRenderedPageBreak/>
        <w:t>Российской Федерации.</w:t>
      </w:r>
    </w:p>
    <w:p w:rsidR="004C1CA7" w:rsidRPr="00171B77" w:rsidRDefault="004C1CA7">
      <w:pPr>
        <w:jc w:val="left"/>
        <w:rPr>
          <w:rFonts w:eastAsiaTheme="minorEastAsia"/>
          <w:szCs w:val="22"/>
        </w:rPr>
      </w:pPr>
    </w:p>
    <w:p w:rsidR="00171B77" w:rsidRDefault="00171B77" w:rsidP="00275F8D">
      <w:pPr>
        <w:pStyle w:val="ConsPlusTitle"/>
        <w:jc w:val="center"/>
        <w:outlineLvl w:val="1"/>
      </w:pPr>
    </w:p>
    <w:p w:rsidR="00275F8D" w:rsidRPr="00171B77" w:rsidRDefault="00275F8D" w:rsidP="00275F8D">
      <w:pPr>
        <w:pStyle w:val="ConsPlusTitle"/>
        <w:jc w:val="center"/>
        <w:outlineLvl w:val="1"/>
      </w:pPr>
      <w:r w:rsidRPr="00171B77">
        <w:t>5. Порядок и условия предоставления медицинской помощи,</w:t>
      </w:r>
    </w:p>
    <w:p w:rsidR="00275F8D" w:rsidRPr="00171B77" w:rsidRDefault="00275F8D" w:rsidP="00275F8D">
      <w:pPr>
        <w:pStyle w:val="ConsPlusTitle"/>
        <w:jc w:val="center"/>
      </w:pPr>
      <w:r w:rsidRPr="00171B77">
        <w:t>в том числе сроки ожидания медицинской помощи,</w:t>
      </w:r>
    </w:p>
    <w:p w:rsidR="00275F8D" w:rsidRPr="00171B77" w:rsidRDefault="00275F8D" w:rsidP="00026215">
      <w:pPr>
        <w:pStyle w:val="ConsPlusTitle"/>
        <w:jc w:val="center"/>
      </w:pPr>
      <w:r w:rsidRPr="00171B77">
        <w:t>оказываемой в плановой форме</w:t>
      </w:r>
    </w:p>
    <w:p w:rsidR="00275F8D" w:rsidRPr="00171B77" w:rsidRDefault="00275F8D" w:rsidP="00026215">
      <w:pPr>
        <w:pStyle w:val="ConsPlusNormal"/>
        <w:ind w:firstLine="540"/>
        <w:jc w:val="both"/>
      </w:pPr>
    </w:p>
    <w:p w:rsidR="00275F8D" w:rsidRPr="00171B77" w:rsidRDefault="00275F8D" w:rsidP="00026215">
      <w:pPr>
        <w:pStyle w:val="ConsPlusNormal"/>
        <w:ind w:firstLine="540"/>
        <w:jc w:val="both"/>
      </w:pPr>
      <w:r w:rsidRPr="00171B77">
        <w:t>Скорая, в том числе скорая специализированная, медицинская помощь в рамках Территориальной программы оказывается гражданам при заболеваниях, несчастных случаях, травмах, отравлениях и других состояниях, требующих срочного медицинского вмешательства.</w:t>
      </w:r>
    </w:p>
    <w:p w:rsidR="00275F8D" w:rsidRPr="00171B77" w:rsidRDefault="00275F8D" w:rsidP="00026215">
      <w:pPr>
        <w:pStyle w:val="ConsPlusNormal"/>
        <w:ind w:firstLine="540"/>
        <w:jc w:val="both"/>
      </w:pPr>
      <w:r w:rsidRPr="00171B77">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275F8D" w:rsidRPr="00171B77" w:rsidRDefault="00275F8D" w:rsidP="00026215">
      <w:pPr>
        <w:pStyle w:val="ConsPlusNormal"/>
        <w:ind w:firstLine="540"/>
        <w:jc w:val="both"/>
      </w:pPr>
      <w:r w:rsidRPr="00171B77">
        <w:t>Медицинская эвакуация осуществляется выездными бригадами скорой медицинской помощи и санитарно-авиационными бригадами с проведением во время транспортировки мероприятий по оказанию медицинской помощи, в том числе с применением медицинского оборудования.</w:t>
      </w:r>
    </w:p>
    <w:p w:rsidR="00275F8D" w:rsidRPr="00171B77" w:rsidRDefault="00275F8D" w:rsidP="00026215">
      <w:pPr>
        <w:pStyle w:val="ConsPlusNormal"/>
        <w:ind w:firstLine="540"/>
        <w:jc w:val="both"/>
      </w:pPr>
      <w:r w:rsidRPr="00171B77">
        <w:t xml:space="preserve">При состоянии здоровья гражданина, требующем оказания медицинской помощи </w:t>
      </w:r>
      <w:r w:rsidR="00BF6E06" w:rsidRPr="00171B77">
        <w:br/>
      </w:r>
      <w:r w:rsidRPr="00171B77">
        <w:t xml:space="preserve">в экстренной форме, при внезапных острых заболеваниях, состояниях, обострении хронических заболеваний, представляющих угрозу жизни пациента, осмотр гражданина </w:t>
      </w:r>
      <w:r w:rsidR="00BF6E06" w:rsidRPr="00171B77">
        <w:br/>
      </w:r>
      <w:r w:rsidRPr="00171B77">
        <w:t>и лечебные мероприятия осуществляются по месту его обращения незамедлительно медицинским работником, к которому он обратился.</w:t>
      </w:r>
    </w:p>
    <w:p w:rsidR="00275F8D" w:rsidRPr="00171B77" w:rsidRDefault="00275F8D" w:rsidP="00026215">
      <w:pPr>
        <w:pStyle w:val="ConsPlusNormal"/>
        <w:ind w:firstLine="540"/>
        <w:jc w:val="both"/>
      </w:pPr>
      <w:r w:rsidRPr="00171B77">
        <w:t xml:space="preserve">В целях соблюдения сроков оказания медицинской помощи в экстренной </w:t>
      </w:r>
      <w:r w:rsidR="00BF6E06" w:rsidRPr="00171B77">
        <w:br/>
      </w:r>
      <w:r w:rsidRPr="00171B77">
        <w:t xml:space="preserve">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w:t>
      </w:r>
      <w:r w:rsidR="00BF6E06" w:rsidRPr="00171B77">
        <w:br/>
      </w:r>
      <w:r w:rsidRPr="00171B77">
        <w:t>от их ведомственной и территориальной принадлежности.</w:t>
      </w:r>
    </w:p>
    <w:p w:rsidR="00275F8D" w:rsidRPr="00171B77" w:rsidRDefault="00275F8D" w:rsidP="00026215">
      <w:pPr>
        <w:pStyle w:val="ConsPlusNormal"/>
        <w:ind w:firstLine="540"/>
        <w:jc w:val="both"/>
      </w:pPr>
      <w:r w:rsidRPr="00171B77">
        <w:t xml:space="preserve">Для получения медицинской помощи граждане имеют право на выбор врача, </w:t>
      </w:r>
      <w:r w:rsidR="00BF6E06" w:rsidRPr="00171B77">
        <w:br/>
      </w:r>
      <w:r w:rsidRPr="00171B77">
        <w:t xml:space="preserve">в том числе врача-терапевта участкового, врача общей практики (семейного врача), </w:t>
      </w:r>
      <w:r w:rsidR="004C1CA7" w:rsidRPr="00171B77">
        <w:br/>
      </w:r>
      <w:r w:rsidRPr="00171B77">
        <w:t>врача-педиатра участкового и лечащего врача (с учетом согласия врача), а также на выбор медицинской организации в соответствии с законодательством Российской Федерации.</w:t>
      </w:r>
    </w:p>
    <w:p w:rsidR="00275F8D" w:rsidRPr="00171B77" w:rsidRDefault="00275F8D" w:rsidP="00026215">
      <w:pPr>
        <w:pStyle w:val="ConsPlusNormal"/>
        <w:ind w:firstLine="540"/>
        <w:jc w:val="both"/>
      </w:pPr>
      <w:r w:rsidRPr="00171B77">
        <w:t xml:space="preserve">В выбранной медицинской организации гражданин осуществляет выбор </w:t>
      </w:r>
      <w:r w:rsidR="00A505C2" w:rsidRPr="00171B77">
        <w:br/>
      </w:r>
      <w:r w:rsidRPr="00171B77">
        <w:t xml:space="preserve">не чаще чем один раз в год (за исключением случаев замены медицинской организации) </w:t>
      </w:r>
      <w:r w:rsidR="004C1CA7" w:rsidRPr="00171B77">
        <w:br/>
      </w:r>
      <w:r w:rsidRPr="00171B77">
        <w:t>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 учетом согласия врача.</w:t>
      </w:r>
    </w:p>
    <w:p w:rsidR="00275F8D" w:rsidRPr="00171B77" w:rsidRDefault="00275F8D" w:rsidP="00026215">
      <w:pPr>
        <w:pStyle w:val="ConsPlusNormal"/>
        <w:ind w:firstLine="540"/>
        <w:jc w:val="both"/>
      </w:pPr>
      <w:r w:rsidRPr="00171B77">
        <w:t xml:space="preserve">Для получения первичной медико-санитарной помощи в плановой форме </w:t>
      </w:r>
      <w:r w:rsidR="00647519" w:rsidRPr="00171B77">
        <w:br/>
      </w:r>
      <w:r w:rsidRPr="00171B77">
        <w:t xml:space="preserve">граждане, местом жительства которых является Санкт-Петербург, реализуют свое право </w:t>
      </w:r>
      <w:r w:rsidR="00647519" w:rsidRPr="00171B77">
        <w:br/>
      </w:r>
      <w:r w:rsidRPr="00171B77">
        <w:t xml:space="preserve">на выбор медицинской организации путем прикрепления к медицинской организации, предоставляющей первичную медико-санитарную помощь, в том числе </w:t>
      </w:r>
      <w:r w:rsidR="004C1CA7" w:rsidRPr="00171B77">
        <w:br/>
      </w:r>
      <w:r w:rsidRPr="00171B77">
        <w:t xml:space="preserve">по территориально-участковому принципу. Выбор медицинской организации осуществляется не чаще чем один раз в год (за исключением случаев изменения места жительства или места пребывания гражданина). Медицинская организация, оказывающая первичную медико-санитарную помощь, в том числе по территориально-участковому принципу, не вправе отказать гражданину в прикреплении по месту фактического проживания (учебы, работы) гражданина. При прикреплении гражданина по месту учебы или работы его обеспечение первичной медико-санитарной помощью </w:t>
      </w:r>
      <w:r w:rsidR="00647519" w:rsidRPr="00171B77">
        <w:br/>
      </w:r>
      <w:r w:rsidRPr="00171B77">
        <w:lastRenderedPageBreak/>
        <w:t xml:space="preserve">на дому осуществляет медицинская организация, обеспечивающая оказание первичной </w:t>
      </w:r>
      <w:r w:rsidR="004C1CA7" w:rsidRPr="00171B77">
        <w:br/>
      </w:r>
      <w:r w:rsidRPr="00171B77">
        <w:t>медико-санитарной помощи на территории его проживания.</w:t>
      </w:r>
    </w:p>
    <w:p w:rsidR="00275F8D" w:rsidRPr="00171B77" w:rsidRDefault="00275F8D" w:rsidP="00026215">
      <w:pPr>
        <w:pStyle w:val="ConsPlusNormal"/>
        <w:ind w:firstLine="540"/>
        <w:jc w:val="both"/>
      </w:pPr>
      <w:r w:rsidRPr="00171B77">
        <w:t>Оказание первичной специализированной медико-санитарной помощи в плановой форме осуществляется:</w:t>
      </w:r>
    </w:p>
    <w:p w:rsidR="00275F8D" w:rsidRPr="00171B77" w:rsidRDefault="00275F8D" w:rsidP="00026215">
      <w:pPr>
        <w:pStyle w:val="ConsPlusNormal"/>
        <w:ind w:firstLine="540"/>
        <w:jc w:val="both"/>
      </w:pPr>
      <w:r w:rsidRPr="00171B77">
        <w:t>по направлению врача-терапевта участкового, врача-педиатра участкового, врача общей практики (семейного врача), фельдшера, врача-специалиста;</w:t>
      </w:r>
    </w:p>
    <w:p w:rsidR="00275F8D" w:rsidRPr="00171B77" w:rsidRDefault="00275F8D" w:rsidP="00026215">
      <w:pPr>
        <w:pStyle w:val="ConsPlusNormal"/>
        <w:ind w:firstLine="540"/>
        <w:jc w:val="both"/>
      </w:pPr>
      <w:r w:rsidRPr="00171B77">
        <w:t>в случае самостоятельного обращения гражданина к врачу-специалисту с учетом порядков оказания медицинской помощи. Информация о врачах-специалистах, к которым в соответствии с порядками оказания медицинской помощи гражданин имеет возможность обратиться самостоятельно, размещае</w:t>
      </w:r>
      <w:r w:rsidR="00F42385" w:rsidRPr="00171B77">
        <w:t>тся в сети «Интернет»</w:t>
      </w:r>
      <w:r w:rsidRPr="00171B77">
        <w:t xml:space="preserve"> на официальном сайте уполномоченного органа.</w:t>
      </w:r>
    </w:p>
    <w:p w:rsidR="00275F8D" w:rsidRPr="00171B77" w:rsidRDefault="00275F8D" w:rsidP="00026215">
      <w:pPr>
        <w:pStyle w:val="ConsPlusNormal"/>
        <w:ind w:firstLine="540"/>
        <w:jc w:val="both"/>
      </w:pPr>
      <w:r w:rsidRPr="00171B77">
        <w:t xml:space="preserve">Объем, сроки, место и своевременность проведения диагностических и лечебных мероприятий определяются лечащим врачом. При оказании медицинской помощи </w:t>
      </w:r>
      <w:r w:rsidR="00BF6E06" w:rsidRPr="00171B77">
        <w:br/>
      </w:r>
      <w:r w:rsidRPr="00171B77">
        <w:t xml:space="preserve">в амбулаторных условиях в плановой форме сроки и место проведения основных диагностических мероприятий должны быть назначены лечащим врачом (в зависимости </w:t>
      </w:r>
      <w:r w:rsidR="00BF6E06" w:rsidRPr="00171B77">
        <w:br/>
      </w:r>
      <w:r w:rsidRPr="00171B77">
        <w:t>от медицинских показаний) и указаны им в медицинской карте пациента.</w:t>
      </w:r>
    </w:p>
    <w:p w:rsidR="00275F8D" w:rsidRPr="00171B77" w:rsidRDefault="00275F8D" w:rsidP="00026215">
      <w:pPr>
        <w:pStyle w:val="ConsPlusNormal"/>
        <w:ind w:firstLine="540"/>
        <w:jc w:val="both"/>
      </w:pPr>
      <w:r w:rsidRPr="00171B77">
        <w:t xml:space="preserve">Выбор медицинской организации, оказывающей специализированную медицинскую помощь соответствующего вида и профиля, осуществляется гражданином, </w:t>
      </w:r>
      <w:r w:rsidR="00BF6E06" w:rsidRPr="00171B77">
        <w:br/>
      </w:r>
      <w:r w:rsidRPr="00171B77">
        <w:t>если это не связано с угрозой жизни гражданина.</w:t>
      </w:r>
    </w:p>
    <w:p w:rsidR="00275F8D" w:rsidRPr="00171B77" w:rsidRDefault="00275F8D" w:rsidP="00026215">
      <w:pPr>
        <w:pStyle w:val="ConsPlusNormal"/>
        <w:ind w:firstLine="540"/>
        <w:jc w:val="both"/>
      </w:pPr>
      <w:r w:rsidRPr="00171B77">
        <w:t>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w:t>
      </w:r>
      <w:r w:rsidR="00647519" w:rsidRPr="00171B77">
        <w:t>,</w:t>
      </w:r>
      <w:r w:rsidR="00647519" w:rsidRPr="00171B77">
        <w:br/>
      </w:r>
      <w:r w:rsidRPr="00171B77">
        <w:t>если в реализации Территориальной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rsidR="00275F8D" w:rsidRPr="00171B77" w:rsidRDefault="00275F8D" w:rsidP="00026215">
      <w:pPr>
        <w:pStyle w:val="ConsPlusNormal"/>
        <w:ind w:firstLine="540"/>
        <w:jc w:val="both"/>
      </w:pPr>
      <w:r w:rsidRPr="00171B77">
        <w:t xml:space="preserve">Регистрация и осмотр пациента, доставленного в медицинскую организацию </w:t>
      </w:r>
      <w:r w:rsidR="00BF6E06" w:rsidRPr="00171B77">
        <w:br/>
      </w:r>
      <w:r w:rsidRPr="00171B77">
        <w:t xml:space="preserve">по экстренным медицинским показаниям, проводятся медицинским работником незамедлительно, повторный осмотр - не позднее чем через один час после перевода </w:t>
      </w:r>
      <w:r w:rsidR="00BF6E06" w:rsidRPr="00171B77">
        <w:br/>
      </w:r>
      <w:r w:rsidRPr="00171B77">
        <w:t>на отделение.</w:t>
      </w:r>
    </w:p>
    <w:p w:rsidR="00275F8D" w:rsidRPr="00171B77" w:rsidRDefault="00275F8D" w:rsidP="00026215">
      <w:pPr>
        <w:pStyle w:val="ConsPlusNormal"/>
        <w:ind w:firstLine="540"/>
        <w:jc w:val="both"/>
      </w:pPr>
      <w:r w:rsidRPr="00171B77">
        <w:t xml:space="preserve">Регистрация и осмотр пациента, направленного в медицинскую организацию </w:t>
      </w:r>
      <w:r w:rsidR="00BF6E06" w:rsidRPr="00171B77">
        <w:br/>
      </w:r>
      <w:r w:rsidRPr="00171B77">
        <w:t>в плановом порядке, проводятся медицинским работником в течение двух часов после поступления пациента.</w:t>
      </w:r>
    </w:p>
    <w:p w:rsidR="00275F8D" w:rsidRPr="00171B77" w:rsidRDefault="00275F8D" w:rsidP="00026215">
      <w:pPr>
        <w:pStyle w:val="ConsPlusNormal"/>
        <w:ind w:firstLine="540"/>
        <w:jc w:val="both"/>
      </w:pPr>
      <w:r w:rsidRPr="00171B77">
        <w:t>Право на внеочередное оказание медицинской помощи в медицинских организациях предоставляется следующим категориям граждан в соответствии с федеральным законодательством:</w:t>
      </w:r>
    </w:p>
    <w:p w:rsidR="00275F8D" w:rsidRPr="00171B77" w:rsidRDefault="00275F8D" w:rsidP="00026215">
      <w:pPr>
        <w:pStyle w:val="ConsPlusNormal"/>
        <w:ind w:firstLine="540"/>
        <w:jc w:val="both"/>
      </w:pPr>
      <w:r w:rsidRPr="00171B77">
        <w:t xml:space="preserve">инвалидам войны, участникам Великой Отечественной войны, ветеранам боевых действий, военнослужащим, проходившим военную службу в воинских частях, учреждениях, военно-учебных заведениях, не входивших в состав действующей армии, </w:t>
      </w:r>
      <w:r w:rsidR="00BF6E06" w:rsidRPr="00171B77">
        <w:br/>
      </w:r>
      <w:r w:rsidRPr="00171B77">
        <w:t>в период с 22 июня 1941 года по 3 сентября 1945 года не менее шести месяцев, военнослужащим, награжденным орденами или медалями СССР за службу в указанный пери</w:t>
      </w:r>
      <w:r w:rsidR="00F42385" w:rsidRPr="00171B77">
        <w:t>од, лицам, награжденным знаком «Жителю блокадного Ленинграда»</w:t>
      </w:r>
      <w:r w:rsidRPr="00171B77">
        <w:t xml:space="preserve">, лицам, работавшим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w:t>
      </w:r>
      <w:r w:rsidR="00BF6E06" w:rsidRPr="00171B77">
        <w:br/>
      </w:r>
      <w:r w:rsidRPr="00171B77">
        <w:t>на прифронтовых участках железных и автомобильных дорог, членам семей погибших (умерших) инвалидов войны, участников Великой Отечественной войны и ветеранов боевых действий;</w:t>
      </w:r>
    </w:p>
    <w:p w:rsidR="00275F8D" w:rsidRPr="00171B77" w:rsidRDefault="00275F8D" w:rsidP="00026215">
      <w:pPr>
        <w:pStyle w:val="ConsPlusNormal"/>
        <w:ind w:firstLine="540"/>
        <w:jc w:val="both"/>
      </w:pPr>
      <w:r w:rsidRPr="00171B77">
        <w:t xml:space="preserve">гражданам Российской Федерации, удостоенным званий Героя Советского Союза, Героя Российской Федерации и являющимся полными кавалерами ордена Славы, гражданам Российской Федерации, удостоенным звания Героя Социалистического Труда, </w:t>
      </w:r>
      <w:r w:rsidRPr="00171B77">
        <w:lastRenderedPageBreak/>
        <w:t>Героя Труда Российской Федерации, и гражданам Российской Федерации, награжденным орденом Трудовой Славы трех степеней, вдовам (вдовцам) Героев Социалистического Труда, Героев Труда Российской Федерации или полных кавалеров ордена Трудовой Славы, не вступившим в повторный брак (независимо от даты смерти (гибели) Героя Социалистического Труда, Героя Труда Российской Федерации или полного кавалера ордена Трудовой Славы);</w:t>
      </w:r>
    </w:p>
    <w:p w:rsidR="00275F8D" w:rsidRPr="00171B77" w:rsidRDefault="00275F8D" w:rsidP="00026215">
      <w:pPr>
        <w:pStyle w:val="ConsPlusNormal"/>
        <w:ind w:firstLine="540"/>
        <w:jc w:val="both"/>
      </w:pPr>
      <w:r w:rsidRPr="00171B77">
        <w:t xml:space="preserve">гражданам, получившим или перенесшим лучевую болезнь и другие заболевания, связанные с радиационным воздействием вследствие чернобыльской катастрофы </w:t>
      </w:r>
      <w:r w:rsidR="00BF6E06" w:rsidRPr="00171B77">
        <w:br/>
      </w:r>
      <w:r w:rsidRPr="00171B77">
        <w:t>или с работами по ликвидации последствий катастрофы на Чернобыльской АЭС;</w:t>
      </w:r>
    </w:p>
    <w:p w:rsidR="00275F8D" w:rsidRPr="00171B77" w:rsidRDefault="00275F8D" w:rsidP="00026215">
      <w:pPr>
        <w:pStyle w:val="ConsPlusNormal"/>
        <w:ind w:firstLine="540"/>
        <w:jc w:val="both"/>
      </w:pPr>
      <w:r w:rsidRPr="00171B77">
        <w:t xml:space="preserve">инвалидам вследствие чернобыльской катастрофы из числа 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w:t>
      </w:r>
      <w:r w:rsidR="00BF6E06" w:rsidRPr="00171B77">
        <w:br/>
      </w:r>
      <w:r w:rsidRPr="00171B77">
        <w:t xml:space="preserve">или других работах на Чернобыльской АЭС; военнослужащих и военнообязанных, призванных на специальные сборы и привлеченных к выполнению работ, связанных </w:t>
      </w:r>
      <w:r w:rsidR="00BF6E06" w:rsidRPr="00171B77">
        <w:br/>
      </w:r>
      <w:r w:rsidRPr="00171B77">
        <w:t xml:space="preserve">с ликвидацией последствий чернобыльской катастрофы, независимо от места дислокации </w:t>
      </w:r>
      <w:r w:rsidR="00BF6E06" w:rsidRPr="00171B77">
        <w:br/>
      </w:r>
      <w:r w:rsidRPr="00171B77">
        <w:t>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 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275F8D" w:rsidRPr="00171B77" w:rsidRDefault="00275F8D" w:rsidP="00026215">
      <w:pPr>
        <w:pStyle w:val="ConsPlusNormal"/>
        <w:ind w:firstLine="540"/>
        <w:jc w:val="both"/>
      </w:pPr>
      <w:r w:rsidRPr="00171B77">
        <w:t xml:space="preserve">гражданам (в том числе временно направленным или командированным), принимавшим в 1986-1987 годах участие в работах по ликвидации последствий чернобыльской катастрофы в пределах зоны отчуждения или занятым в этот период </w:t>
      </w:r>
      <w:r w:rsidR="00BF6E06" w:rsidRPr="00171B77">
        <w:br/>
      </w:r>
      <w:r w:rsidRPr="00171B77">
        <w:t xml:space="preserve">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военнослужащим и военнообязанным, призванным на специальные сборы </w:t>
      </w:r>
      <w:r w:rsidR="00BF6E06" w:rsidRPr="00171B77">
        <w:br/>
      </w:r>
      <w:r w:rsidRPr="00171B77">
        <w:t xml:space="preserve">и привлеченным в этот период для выполнения работ, связанных с ликвидацией последствий чернобыльской катастрофы в пределах зоны отчуждения, включая </w:t>
      </w:r>
      <w:r w:rsidR="00647519" w:rsidRPr="00171B77">
        <w:br/>
      </w:r>
      <w:r w:rsidRPr="00171B77">
        <w:t xml:space="preserve">летно-подъемный, инженерно-технический составы гражданской авиации, независимо </w:t>
      </w:r>
      <w:r w:rsidR="00647519" w:rsidRPr="00171B77">
        <w:br/>
      </w:r>
      <w:r w:rsidRPr="00171B77">
        <w:t>от места дислокации и выполнявшихся работ; лицам начальствующего и рядового состава органов внутренних дел, проходившим в 1986-1987 годах службу в зоне отчуждения;</w:t>
      </w:r>
    </w:p>
    <w:p w:rsidR="00275F8D" w:rsidRPr="00171B77" w:rsidRDefault="00275F8D" w:rsidP="00026215">
      <w:pPr>
        <w:pStyle w:val="ConsPlusNormal"/>
        <w:ind w:firstLine="540"/>
        <w:jc w:val="both"/>
      </w:pPr>
      <w:r w:rsidRPr="00171B77">
        <w:t xml:space="preserve">гражданам, в том числе военнослужащим и военнообязанным, призванным </w:t>
      </w:r>
      <w:r w:rsidR="00BF6E06" w:rsidRPr="00171B77">
        <w:br/>
      </w:r>
      <w:r w:rsidRPr="00171B77">
        <w:t>на военные сборы и принимавшим участие в 1988-1</w:t>
      </w:r>
      <w:r w:rsidR="00BF6E06" w:rsidRPr="00171B77">
        <w:t>990 годах в работах по объекту «Укрытие»</w:t>
      </w:r>
      <w:r w:rsidRPr="00171B77">
        <w:t xml:space="preserve">; младшему и среднему медицинскому персоналу, врачам и другим работникам лечебных учреждений (за исключением лиц, чья профессиональная деятельность связана </w:t>
      </w:r>
      <w:r w:rsidR="00BF6E06" w:rsidRPr="00171B77">
        <w:br/>
      </w:r>
      <w:r w:rsidRPr="00171B77">
        <w:t>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получившим сверхнормативные дозы облучения при оказании медицинской помощи и обслуживании в период с 26 апреля по 30 июня 1986 года лицам, пострадавшим в результате чернобыльской катастрофы и являвшимся источником ионизирующих излучений;</w:t>
      </w:r>
    </w:p>
    <w:p w:rsidR="00275F8D" w:rsidRPr="00171B77" w:rsidRDefault="00275F8D" w:rsidP="00026215">
      <w:pPr>
        <w:pStyle w:val="ConsPlusNormal"/>
        <w:ind w:firstLine="540"/>
        <w:jc w:val="both"/>
      </w:pPr>
      <w:r w:rsidRPr="00171B77">
        <w:t xml:space="preserve">гражданам (в том числе временно направленным или командированным), принимавшим в 1988-1990 годах участие в работах по ликвидации последствий чернобыльской катастрофы в пределах зоны отчуждения или занятым в этот период </w:t>
      </w:r>
      <w:r w:rsidR="00BF6E06" w:rsidRPr="00171B77">
        <w:br/>
      </w:r>
      <w:r w:rsidRPr="00171B77">
        <w:t xml:space="preserve">на эксплуатации или других работах на Чернобыльской АЭС; военнослужащим </w:t>
      </w:r>
      <w:r w:rsidR="00BF6E06" w:rsidRPr="00171B77">
        <w:br/>
      </w:r>
      <w:r w:rsidRPr="00171B77">
        <w:t xml:space="preserve">и военнообязанным, призванным на специальные сборы и привлеченным в эти годы </w:t>
      </w:r>
      <w:r w:rsidR="00BF6E06" w:rsidRPr="00171B77">
        <w:br/>
      </w:r>
      <w:r w:rsidRPr="00171B77">
        <w:t xml:space="preserve">к выполнению работ, связанных с ликвидацией последствий чернобыльской катастрофы, независимо от места дислокации и выполнявшихся работ, а также лицам начальствующего и рядового состава органов внутренних дел, проходившим в 1988-1990 годах службу в зоне </w:t>
      </w:r>
      <w:r w:rsidRPr="00171B77">
        <w:lastRenderedPageBreak/>
        <w:t>отчуждения;</w:t>
      </w:r>
    </w:p>
    <w:p w:rsidR="00275F8D" w:rsidRPr="00171B77" w:rsidRDefault="00275F8D" w:rsidP="00026215">
      <w:pPr>
        <w:pStyle w:val="ConsPlusNormal"/>
        <w:ind w:firstLine="540"/>
        <w:jc w:val="both"/>
      </w:pPr>
      <w:r w:rsidRPr="00171B77">
        <w:t xml:space="preserve">гражданам (в том числе временно направленным или командированным), включая военнослужащих и военнообязанных, призванным на специальные сборы, лицам начальствующего и рядового состава органов внутренних дел, органов государственной безопасности, органов гражданской обороны, принимавшим в 1957-1958 годах непосредственное участие в работах по ликвидации последствий аварии в 1957 году </w:t>
      </w:r>
      <w:r w:rsidR="00BF6E06" w:rsidRPr="00171B77">
        <w:br/>
      </w:r>
      <w:r w:rsidRPr="00171B77">
        <w:t>на производственном объедине</w:t>
      </w:r>
      <w:r w:rsidR="00095F56" w:rsidRPr="00171B77">
        <w:t>нии «Маяк»</w:t>
      </w:r>
      <w:r w:rsidRPr="00171B77">
        <w:t xml:space="preserve">, а также гражданам, включая военнослужащих и военнообязанных, призванным на специальные сборы, лицам начальствующего </w:t>
      </w:r>
      <w:r w:rsidR="00BF6E06" w:rsidRPr="00171B77">
        <w:br/>
      </w:r>
      <w:r w:rsidRPr="00171B77">
        <w:t>и рядового состава органов внутренних дел, органов государственной безопасности, органов гражданской обороны, занятым на работах по проведению защитных мероприятий и реабилитации радиоактивно загрязненных территорий вдоль реки Теча в 1949-1956 годах;</w:t>
      </w:r>
    </w:p>
    <w:p w:rsidR="00275F8D" w:rsidRPr="00171B77" w:rsidRDefault="00275F8D" w:rsidP="00026215">
      <w:pPr>
        <w:pStyle w:val="ConsPlusNormal"/>
        <w:ind w:firstLine="540"/>
        <w:jc w:val="both"/>
      </w:pPr>
      <w:r w:rsidRPr="00171B77">
        <w:t xml:space="preserve">гражданам (в том числе временно направленным или командированным), включая военнослужащих и военнообязанных, призванным на специальные сборы, лицам начальствующего и рядового состава органов внутренних дел, органов государственной безопасности, органов гражданской обороны, принимавшим в 1959-1961 годах непосредственное участие в работах по ликвидации последствий аварии в 1957 году </w:t>
      </w:r>
      <w:r w:rsidR="00BF6E06" w:rsidRPr="00171B77">
        <w:br/>
      </w:r>
      <w:r w:rsidRPr="00171B77">
        <w:t>на</w:t>
      </w:r>
      <w:r w:rsidR="00F42385" w:rsidRPr="00171B77">
        <w:t xml:space="preserve"> производственном объединении «Маяк»</w:t>
      </w:r>
      <w:r w:rsidRPr="00171B77">
        <w:t xml:space="preserve">, а также гражданам, включая военнослужащих и военнообязанных, призванным на специальные сборы, лицам начальствующего </w:t>
      </w:r>
      <w:r w:rsidR="00BF6E06" w:rsidRPr="00171B77">
        <w:br/>
      </w:r>
      <w:r w:rsidRPr="00171B77">
        <w:t>и рядового состава органов внутренних дел, органов государственной безопасности, органов гражданской обороны, занятым на работах по проведению защитных мероприятий и реабилитации радиоактивно загрязненных территорий вдоль реки Теча в 1957-1962 годах;</w:t>
      </w:r>
    </w:p>
    <w:p w:rsidR="00275F8D" w:rsidRPr="00171B77" w:rsidRDefault="00275F8D" w:rsidP="00026215">
      <w:pPr>
        <w:pStyle w:val="ConsPlusNormal"/>
        <w:ind w:firstLine="540"/>
        <w:jc w:val="both"/>
      </w:pPr>
      <w:r w:rsidRPr="00171B77">
        <w:t xml:space="preserve">гражданам, эвакуированным (переселенным), а также добровольно выехавшим </w:t>
      </w:r>
      <w:r w:rsidR="00BF6E06" w:rsidRPr="00171B77">
        <w:br/>
      </w:r>
      <w:r w:rsidRPr="00171B77">
        <w:t>из населенных пунктов (в том числе эвакуированным (переселенным) в пределах населенных пунктов, где эвакуация (переселение) производилась частично), подвергшихся радиоактивному загрязнению вследствие аварии в 1957 году н</w:t>
      </w:r>
      <w:r w:rsidR="00BF6E06" w:rsidRPr="00171B77">
        <w:t>а производственном объединении «Маяк»</w:t>
      </w:r>
      <w:r w:rsidRPr="00171B77">
        <w:t xml:space="preserve"> и сбросов радиоактивных отходов в реку Теча, включая детей, </w:t>
      </w:r>
      <w:r w:rsidR="00BF6E06" w:rsidRPr="00171B77">
        <w:br/>
      </w:r>
      <w:r w:rsidRPr="00171B77">
        <w:t>в том числе детей, которые в момент эвакуации (переселения) находились в состоянии внутриутробного развития, а также военнослужащим, вольнонаемному составу войсковых частей и спецконтингенту, эвакуированным в 1957 году из зоны радиоактивного загрязнения;</w:t>
      </w:r>
    </w:p>
    <w:p w:rsidR="00275F8D" w:rsidRPr="00171B77" w:rsidRDefault="00275F8D" w:rsidP="00026215">
      <w:pPr>
        <w:pStyle w:val="ConsPlusNormal"/>
        <w:ind w:firstLine="540"/>
        <w:jc w:val="both"/>
      </w:pPr>
      <w:r w:rsidRPr="00171B77">
        <w:t>гражданам, проживающим в населенных пунктах, подвергшихся радиоактивному загрязнению вследствие аварии в 1957 году н</w:t>
      </w:r>
      <w:r w:rsidR="00BF6E06" w:rsidRPr="00171B77">
        <w:t>а производственном объединении «Маяк»</w:t>
      </w:r>
      <w:r w:rsidR="00BF6E06" w:rsidRPr="00171B77">
        <w:br/>
      </w:r>
      <w:r w:rsidRPr="00171B77">
        <w:t>и сбросов радиоактивных отходов в реку Теча, где средняя годовая эффективная доза облучения составляет в настоящее время свыше 1 мЗв (0,1 бэр) (дополнительно над уровнем естественного радиационного фона для данной местности);</w:t>
      </w:r>
    </w:p>
    <w:p w:rsidR="00275F8D" w:rsidRPr="00171B77" w:rsidRDefault="00275F8D" w:rsidP="00026215">
      <w:pPr>
        <w:pStyle w:val="ConsPlusNormal"/>
        <w:ind w:firstLine="540"/>
        <w:jc w:val="both"/>
      </w:pPr>
      <w:r w:rsidRPr="00171B77">
        <w:t xml:space="preserve">гражданам, проживавшим в 1949-1956 годах в населенных пунктах, подвергшихся радиоактивному загрязнению вследствие сбросов радиоактивных отходов в реку Теча, </w:t>
      </w:r>
      <w:r w:rsidR="00BF6E06" w:rsidRPr="00171B77">
        <w:br/>
      </w:r>
      <w:r w:rsidRPr="00171B77">
        <w:t>и получившим накопленную эффективную дозу облучения свыше 35 сЗв (бэр);</w:t>
      </w:r>
    </w:p>
    <w:p w:rsidR="00275F8D" w:rsidRPr="00171B77" w:rsidRDefault="00275F8D" w:rsidP="00026215">
      <w:pPr>
        <w:pStyle w:val="ConsPlusNormal"/>
        <w:ind w:firstLine="540"/>
        <w:jc w:val="both"/>
      </w:pPr>
      <w:r w:rsidRPr="00171B77">
        <w:t xml:space="preserve">гражданам, проживавшим в 1949-1956 годах в населенных пунктах, подвергшихся радиоактивному загрязнению вследствие сбросов радиоактивных отходов в реку Теча, </w:t>
      </w:r>
      <w:r w:rsidR="00BF6E06" w:rsidRPr="00171B77">
        <w:br/>
      </w:r>
      <w:r w:rsidRPr="00171B77">
        <w:t>и получившим накопленную эффективную дозу облучения свыше 7 сЗв (бэр), но не более 35 сЗв (бэр);</w:t>
      </w:r>
    </w:p>
    <w:p w:rsidR="00275F8D" w:rsidRPr="00171B77" w:rsidRDefault="00275F8D" w:rsidP="00026215">
      <w:pPr>
        <w:pStyle w:val="ConsPlusNormal"/>
        <w:ind w:firstLine="540"/>
        <w:jc w:val="both"/>
      </w:pPr>
      <w:r w:rsidRPr="00171B77">
        <w:t xml:space="preserve">гражданам, добровольно выехавшим на новое место жительства из населенных пунктов, подвергшихся радиоактивному загрязнению вследствие аварии в 1957 году </w:t>
      </w:r>
      <w:r w:rsidR="00BF6E06" w:rsidRPr="00171B77">
        <w:br/>
      </w:r>
      <w:r w:rsidRPr="00171B77">
        <w:t>на произво</w:t>
      </w:r>
      <w:r w:rsidR="001F77C2" w:rsidRPr="00171B77">
        <w:t>дственном объединении «Маяк»</w:t>
      </w:r>
      <w:r w:rsidRPr="00171B77">
        <w:t xml:space="preserve"> и сбросов радиоактивных отходов в реку Теча, где средняя годовая эффективная доза облучения составляет в настоящее время свыше 1 мЗв (0,1 бэр) (дополнительно над уровнем естественного радиационного фона для данной местности);</w:t>
      </w:r>
    </w:p>
    <w:p w:rsidR="00275F8D" w:rsidRPr="00171B77" w:rsidRDefault="00275F8D" w:rsidP="00026215">
      <w:pPr>
        <w:pStyle w:val="ConsPlusNormal"/>
        <w:ind w:firstLine="540"/>
        <w:jc w:val="both"/>
      </w:pPr>
      <w:r w:rsidRPr="00171B77">
        <w:t>гражданам, подвергшимся радиационному воздействию вследствие ядерных испытаний на Семипалатинском полигоне, получившим суммарную (накопленную) эффективную дозу облучения, превышающую 25 сЗв (бэр);</w:t>
      </w:r>
    </w:p>
    <w:p w:rsidR="00275F8D" w:rsidRPr="00171B77" w:rsidRDefault="00275F8D" w:rsidP="00026215">
      <w:pPr>
        <w:pStyle w:val="ConsPlusNormal"/>
        <w:ind w:firstLine="540"/>
        <w:jc w:val="both"/>
      </w:pPr>
      <w:r w:rsidRPr="00171B77">
        <w:t>лицам,</w:t>
      </w:r>
      <w:r w:rsidR="001F77C2" w:rsidRPr="00171B77">
        <w:t xml:space="preserve"> награжденным нагрудным знаком «Почетный донор России»</w:t>
      </w:r>
      <w:r w:rsidRPr="00171B77">
        <w:t>;</w:t>
      </w:r>
    </w:p>
    <w:p w:rsidR="00275F8D" w:rsidRPr="00171B77" w:rsidRDefault="00275F8D" w:rsidP="00026215">
      <w:pPr>
        <w:pStyle w:val="ConsPlusNormal"/>
        <w:ind w:firstLine="540"/>
        <w:jc w:val="both"/>
      </w:pPr>
      <w:r w:rsidRPr="00171B77">
        <w:lastRenderedPageBreak/>
        <w:t>инвалидам I и II групп;</w:t>
      </w:r>
    </w:p>
    <w:p w:rsidR="00275F8D" w:rsidRPr="00171B77" w:rsidRDefault="00275F8D" w:rsidP="00026215">
      <w:pPr>
        <w:pStyle w:val="ConsPlusNormal"/>
        <w:ind w:firstLine="540"/>
        <w:jc w:val="both"/>
      </w:pPr>
      <w:r w:rsidRPr="00171B77">
        <w:t>детям-инвалидам и лицам, сопровождающим таких детей.</w:t>
      </w:r>
    </w:p>
    <w:p w:rsidR="00275F8D" w:rsidRPr="00171B77" w:rsidRDefault="00275F8D" w:rsidP="00026215">
      <w:pPr>
        <w:pStyle w:val="ConsPlusNormal"/>
        <w:ind w:firstLine="540"/>
        <w:jc w:val="both"/>
      </w:pPr>
      <w:r w:rsidRPr="00171B77">
        <w:t>Внеочередное оказание медицинской помощи указанным выше категориям граждан осуществляется в следующем порядке:</w:t>
      </w:r>
    </w:p>
    <w:p w:rsidR="00275F8D" w:rsidRPr="00171B77" w:rsidRDefault="00275F8D" w:rsidP="00026215">
      <w:pPr>
        <w:pStyle w:val="ConsPlusNormal"/>
        <w:ind w:firstLine="540"/>
        <w:jc w:val="both"/>
      </w:pPr>
      <w:r w:rsidRPr="00171B77">
        <w:t xml:space="preserve">гражданин, имеющий право на внеочередное получение медицинской помощи, обращается в регистратуру медицинской организации, оказывающей первичную </w:t>
      </w:r>
      <w:r w:rsidR="00AF48E9" w:rsidRPr="00171B77">
        <w:br/>
      </w:r>
      <w:r w:rsidRPr="00171B77">
        <w:t xml:space="preserve">медико-санитарную помощь, вне очереди и предъявляет документ, подтверждающий указанное право. Медицинский работник, ответственный за ведение расписания приема врачей (далее </w:t>
      </w:r>
      <w:r w:rsidR="00AF48E9" w:rsidRPr="00171B77">
        <w:t>–</w:t>
      </w:r>
      <w:r w:rsidRPr="00171B77">
        <w:t xml:space="preserve"> медицинский регистратор), обязан предложить гражданину удобное для гражданина время из имеющегося в расписании врача. В случае длительного периода ожидания приема врача медицинский регистратор должен предложить гражданину возможность обратиться к другому врачу соответствующей специальности </w:t>
      </w:r>
      <w:r w:rsidR="003B57CB" w:rsidRPr="00171B77">
        <w:br/>
      </w:r>
      <w:r w:rsidRPr="00171B77">
        <w:t>или организовать запись на прием к врачу в другую медицинскую орг</w:t>
      </w:r>
      <w:r w:rsidR="00F42385" w:rsidRPr="00171B77">
        <w:t xml:space="preserve">анизацию </w:t>
      </w:r>
      <w:r w:rsidR="00770E9E" w:rsidRPr="00171B77">
        <w:br/>
      </w:r>
      <w:r w:rsidR="00F42385" w:rsidRPr="00171B77">
        <w:t>с использованием сети «Интернет»</w:t>
      </w:r>
      <w:r w:rsidRPr="00171B77">
        <w:t>, информационно-справочных сенсорных терминалов, центров записи граждан на прием к врачу по телефону.</w:t>
      </w:r>
    </w:p>
    <w:p w:rsidR="00DA47F2" w:rsidRPr="00171B77" w:rsidRDefault="00DA47F2" w:rsidP="00026215">
      <w:pPr>
        <w:pStyle w:val="ConsPlusNormal"/>
        <w:ind w:firstLine="540"/>
        <w:jc w:val="both"/>
      </w:pPr>
      <w:r w:rsidRPr="00171B77">
        <w:t xml:space="preserve">Порядок внеочередного оказания медицинской помощи ветеранам боевых действий, указанным в </w:t>
      </w:r>
      <w:hyperlink r:id="rId32">
        <w:r w:rsidRPr="00171B77">
          <w:t>абзацах</w:t>
        </w:r>
        <w:r w:rsidRPr="00171B77">
          <w:rPr>
            <w:spacing w:val="-3"/>
          </w:rPr>
          <w:t xml:space="preserve"> </w:t>
        </w:r>
        <w:r w:rsidRPr="00171B77">
          <w:t>втором</w:t>
        </w:r>
      </w:hyperlink>
      <w:r w:rsidRPr="00171B77">
        <w:t xml:space="preserve"> и</w:t>
      </w:r>
      <w:r w:rsidRPr="00171B77">
        <w:rPr>
          <w:spacing w:val="40"/>
        </w:rPr>
        <w:t xml:space="preserve"> </w:t>
      </w:r>
      <w:hyperlink r:id="rId33">
        <w:r w:rsidRPr="00171B77">
          <w:t>третьем подпункта</w:t>
        </w:r>
      </w:hyperlink>
      <w:r w:rsidRPr="00171B77">
        <w:t xml:space="preserve"> </w:t>
      </w:r>
      <w:hyperlink r:id="rId34">
        <w:r w:rsidRPr="00171B77">
          <w:t>«</w:t>
        </w:r>
      </w:hyperlink>
      <w:hyperlink r:id="rId35">
        <w:r w:rsidRPr="00171B77">
          <w:t>в</w:t>
        </w:r>
      </w:hyperlink>
      <w:hyperlink r:id="rId36">
        <w:r w:rsidRPr="00171B77">
          <w:t>»</w:t>
        </w:r>
      </w:hyperlink>
      <w:r w:rsidRPr="00171B77">
        <w:t xml:space="preserve"> </w:t>
      </w:r>
      <w:hyperlink r:id="rId37">
        <w:r w:rsidRPr="00171B77">
          <w:t>пункта 2</w:t>
        </w:r>
      </w:hyperlink>
      <w:r w:rsidRPr="00171B77">
        <w:t xml:space="preserve"> Указа Президента Российской Федерации от 3 апреля 2023 года № 232 «О создании Государственного</w:t>
      </w:r>
      <w:r w:rsidRPr="00171B77">
        <w:rPr>
          <w:spacing w:val="40"/>
        </w:rPr>
        <w:t xml:space="preserve"> </w:t>
      </w:r>
      <w:r w:rsidRPr="00171B77">
        <w:t>фонда</w:t>
      </w:r>
      <w:r w:rsidRPr="00171B77">
        <w:rPr>
          <w:spacing w:val="57"/>
        </w:rPr>
        <w:t xml:space="preserve"> </w:t>
      </w:r>
      <w:r w:rsidRPr="00171B77">
        <w:t>поддержки</w:t>
      </w:r>
      <w:r w:rsidRPr="00171B77">
        <w:rPr>
          <w:spacing w:val="40"/>
        </w:rPr>
        <w:t xml:space="preserve"> </w:t>
      </w:r>
      <w:r w:rsidRPr="00171B77">
        <w:t>участников</w:t>
      </w:r>
      <w:r w:rsidRPr="00171B77">
        <w:rPr>
          <w:spacing w:val="40"/>
        </w:rPr>
        <w:t xml:space="preserve"> </w:t>
      </w:r>
      <w:r w:rsidRPr="00171B77">
        <w:t>специальной</w:t>
      </w:r>
      <w:r w:rsidRPr="00171B77">
        <w:rPr>
          <w:spacing w:val="40"/>
        </w:rPr>
        <w:t xml:space="preserve"> </w:t>
      </w:r>
      <w:r w:rsidRPr="00171B77">
        <w:t>военной</w:t>
      </w:r>
      <w:r w:rsidRPr="00171B77">
        <w:rPr>
          <w:spacing w:val="40"/>
        </w:rPr>
        <w:t xml:space="preserve"> </w:t>
      </w:r>
      <w:r w:rsidRPr="00171B77">
        <w:t>операции «Защитники Отечества», установлен в приложении № 8 к Территориальной программе.</w:t>
      </w:r>
    </w:p>
    <w:p w:rsidR="0048376D" w:rsidRPr="00171B77" w:rsidRDefault="0048376D" w:rsidP="00026215">
      <w:pPr>
        <w:pStyle w:val="ConsPlusNormal"/>
        <w:ind w:firstLine="540"/>
        <w:jc w:val="both"/>
      </w:pPr>
      <w:r w:rsidRPr="00171B77">
        <w:t xml:space="preserve">Несовершеннолетним, относящимся к категории детей-сирот и детей, оставшихся </w:t>
      </w:r>
      <w:r w:rsidR="00BF6E06" w:rsidRPr="00171B77">
        <w:br/>
      </w:r>
      <w:r w:rsidRPr="00171B77">
        <w:t xml:space="preserve">без попечения родителей, в случае выявления у них заболеваний медицинская помощь оказывается в соответствии с </w:t>
      </w:r>
      <w:hyperlink w:anchor="P88">
        <w:r w:rsidRPr="00171B77">
          <w:t>разделом 2</w:t>
        </w:r>
      </w:hyperlink>
      <w:r w:rsidRPr="00171B77">
        <w:t xml:space="preserve"> Территориальной программы. В случае выявления заболевания, требующего оказания специализированной, в том числе высокотехнологичной, медицинской помощи, а также</w:t>
      </w:r>
      <w:r w:rsidR="00F42385" w:rsidRPr="00171B77">
        <w:t xml:space="preserve"> медицинской помощи по профилю «медицинская реабилитация»</w:t>
      </w:r>
      <w:r w:rsidRPr="00171B77">
        <w:t>, ребенок направляется на госпитализацию в установленные Территориальной программой сроки.</w:t>
      </w:r>
    </w:p>
    <w:p w:rsidR="00275F8D" w:rsidRPr="00171B77" w:rsidRDefault="00275F8D" w:rsidP="00026215">
      <w:pPr>
        <w:pStyle w:val="ConsPlusNormal"/>
        <w:ind w:firstLine="540"/>
        <w:jc w:val="both"/>
      </w:pPr>
      <w:r w:rsidRPr="00171B77">
        <w:t>В целях оказания пациентам, находящимся в стационарных организациях социального обслуживания населения, медицинской помощи исполнительные органы государственной власти Санкт-Петербурга в сфере охраны здоровья организуют взаимодействие стационарных организаций социального обслуживания населения с близлежащими медицинскими организациями.</w:t>
      </w:r>
    </w:p>
    <w:p w:rsidR="00275F8D" w:rsidRPr="00171B77" w:rsidRDefault="00275F8D" w:rsidP="00026215">
      <w:pPr>
        <w:pStyle w:val="ConsPlusNormal"/>
        <w:ind w:firstLine="540"/>
        <w:jc w:val="both"/>
      </w:pPr>
      <w:r w:rsidRPr="00171B77">
        <w:t xml:space="preserve">Лицам, находящимся в стационарных организациях социального обслуживания населения, в рамках базовой программы ОМС с привлечением близлежащих медицинских организаций проводится диспансеризация, а при наличии хронических </w:t>
      </w:r>
      <w:r w:rsidR="00781C61" w:rsidRPr="00171B77">
        <w:br/>
      </w:r>
      <w:r w:rsidRPr="00171B77">
        <w:t xml:space="preserve">заболеваний </w:t>
      </w:r>
      <w:r w:rsidR="0088149C" w:rsidRPr="00171B77">
        <w:t>–</w:t>
      </w:r>
      <w:r w:rsidRPr="00171B77">
        <w:t xml:space="preserve"> диспансерное наблюдение в соответствии с порядками, установленными Минздравом России.</w:t>
      </w:r>
    </w:p>
    <w:p w:rsidR="00275F8D" w:rsidRPr="00171B77" w:rsidRDefault="00275F8D" w:rsidP="00026215">
      <w:pPr>
        <w:pStyle w:val="ConsPlusNormal"/>
        <w:ind w:firstLine="540"/>
        <w:jc w:val="both"/>
      </w:pPr>
      <w:r w:rsidRPr="00171B77">
        <w:t xml:space="preserve">При выявлении в рамках диспансеризации и диспансерного наблюдения показаний </w:t>
      </w:r>
      <w:r w:rsidR="00BF6E06" w:rsidRPr="00171B77">
        <w:br/>
      </w:r>
      <w:r w:rsidRPr="00171B77">
        <w:t>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населения, переводятся в специализированные медицинские организации в установленные Территориальной программой сроки.</w:t>
      </w:r>
    </w:p>
    <w:p w:rsidR="00275F8D" w:rsidRPr="00171B77" w:rsidRDefault="00275F8D" w:rsidP="00026215">
      <w:pPr>
        <w:pStyle w:val="ConsPlusNormal"/>
        <w:ind w:firstLine="540"/>
        <w:jc w:val="both"/>
      </w:pPr>
      <w:r w:rsidRPr="00171B77">
        <w:t xml:space="preserve">При оказании в рамках Территориальной программы первичной медико-санитарной помощи в условиях дневного стационара, в том числе стационара на дому,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донорской кровью и ее компонентами, а также </w:t>
      </w:r>
      <w:r w:rsidRPr="00171B77">
        <w:lastRenderedPageBreak/>
        <w:t>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Минздравом России.</w:t>
      </w:r>
    </w:p>
    <w:p w:rsidR="00275F8D" w:rsidRPr="00171B77" w:rsidRDefault="00275F8D" w:rsidP="00026215">
      <w:pPr>
        <w:pStyle w:val="ConsPlusNormal"/>
        <w:ind w:firstLine="540"/>
        <w:jc w:val="both"/>
      </w:pPr>
      <w:r w:rsidRPr="00171B77">
        <w:t xml:space="preserve">При оказании медицинской помощи в рамках Территориальной программы </w:t>
      </w:r>
      <w:r w:rsidR="00BF6E06" w:rsidRPr="00171B77">
        <w:br/>
      </w:r>
      <w:r w:rsidRPr="00171B77">
        <w:t xml:space="preserve">не подлежат оплате за счет личных средств граждан назначение и применение </w:t>
      </w:r>
      <w:r w:rsidR="00BF6E06" w:rsidRPr="00171B77">
        <w:br/>
      </w:r>
      <w:r w:rsidRPr="00171B77">
        <w:t xml:space="preserve">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в случаях </w:t>
      </w:r>
      <w:r w:rsidR="00BF6E06" w:rsidRPr="00171B77">
        <w:br/>
      </w:r>
      <w:r w:rsidRPr="00171B77">
        <w:t>их замены из-за индивидуальной непереносимости, по жизненным показаниям по решению врачебной комиссии.</w:t>
      </w:r>
    </w:p>
    <w:p w:rsidR="00275F8D" w:rsidRPr="00171B77" w:rsidRDefault="00275F8D" w:rsidP="00026215">
      <w:pPr>
        <w:pStyle w:val="ConsPlusNormal"/>
        <w:ind w:firstLine="540"/>
        <w:jc w:val="both"/>
      </w:pPr>
      <w:r w:rsidRPr="00171B77">
        <w:t>При оказании в рамках Территориальной программы первичной медико-санитарной помощи в амбулаторных условиях медицинским работником осуществляется:</w:t>
      </w:r>
    </w:p>
    <w:p w:rsidR="00275F8D" w:rsidRPr="00171B77" w:rsidRDefault="00275F8D" w:rsidP="00026215">
      <w:pPr>
        <w:pStyle w:val="ConsPlusNormal"/>
        <w:ind w:firstLine="540"/>
        <w:jc w:val="both"/>
      </w:pPr>
      <w:r w:rsidRPr="00171B77">
        <w:t xml:space="preserve">назначение отдельным категориям граждан, имеющим право на получение социальной услуги, предусмотренной в </w:t>
      </w:r>
      <w:hyperlink r:id="rId38">
        <w:r w:rsidRPr="00171B77">
          <w:t>пункте 1 части 1 статьи 6.2</w:t>
        </w:r>
      </w:hyperlink>
      <w:r w:rsidR="00F42385" w:rsidRPr="00171B77">
        <w:t xml:space="preserve"> Федерального закона «</w:t>
      </w:r>
      <w:r w:rsidRPr="00171B77">
        <w:t>О го</w:t>
      </w:r>
      <w:r w:rsidR="00F42385" w:rsidRPr="00171B77">
        <w:t>сударственной социальной помощи»</w:t>
      </w:r>
      <w:r w:rsidRPr="00171B77">
        <w:t>, не отказавшимся от социальной услуги:</w:t>
      </w:r>
    </w:p>
    <w:p w:rsidR="00275F8D" w:rsidRPr="00171B77" w:rsidRDefault="00275F8D" w:rsidP="00026215">
      <w:pPr>
        <w:pStyle w:val="ConsPlusNormal"/>
        <w:ind w:firstLine="540"/>
        <w:jc w:val="both"/>
      </w:pPr>
      <w:r w:rsidRPr="00171B77">
        <w:t xml:space="preserve">лекарственных препаратов для медицинского применения в объеме не менее чем это предусмотрено перечнем жизненно необходимых и важнейших лекарственных препаратов, сформированным в соответствии </w:t>
      </w:r>
      <w:r w:rsidR="00BF6E06" w:rsidRPr="00171B77">
        <w:br/>
      </w:r>
      <w:r w:rsidRPr="00171B77">
        <w:t xml:space="preserve">с Федеральным </w:t>
      </w:r>
      <w:hyperlink r:id="rId39">
        <w:r w:rsidRPr="00171B77">
          <w:t>законом</w:t>
        </w:r>
      </w:hyperlink>
      <w:r w:rsidR="00F42385" w:rsidRPr="00171B77">
        <w:t xml:space="preserve"> «</w:t>
      </w:r>
      <w:r w:rsidRPr="00171B77">
        <w:t xml:space="preserve">Об </w:t>
      </w:r>
      <w:r w:rsidR="00F42385" w:rsidRPr="00171B77">
        <w:t>обращении лекарственных средств»</w:t>
      </w:r>
      <w:r w:rsidRPr="00171B77">
        <w:t>;</w:t>
      </w:r>
    </w:p>
    <w:p w:rsidR="00275F8D" w:rsidRPr="00171B77" w:rsidRDefault="00275F8D" w:rsidP="00026215">
      <w:pPr>
        <w:pStyle w:val="ConsPlusNormal"/>
        <w:ind w:firstLine="540"/>
        <w:jc w:val="both"/>
      </w:pPr>
      <w:r w:rsidRPr="00171B77">
        <w:t>медицинских изделий, включенных в утвержденный Правительством Российской Федерации перечень медицинских изделий, отпускаемых по рецептам на медицинские изделия при предоставлении набора социальных услуг;</w:t>
      </w:r>
    </w:p>
    <w:p w:rsidR="00275F8D" w:rsidRPr="00171B77" w:rsidRDefault="00275F8D" w:rsidP="00026215">
      <w:pPr>
        <w:pStyle w:val="ConsPlusNormal"/>
        <w:ind w:firstLine="540"/>
        <w:jc w:val="both"/>
      </w:pPr>
      <w:r w:rsidRPr="00171B77">
        <w:t>специализированных продуктов лечебного питания для детей-инвалидов, включенных в утвержденный Правительством Российской Федерации перечень специализированных продуктов лечебного питания для детей-инвалидов;</w:t>
      </w:r>
    </w:p>
    <w:p w:rsidR="00275F8D" w:rsidRPr="00171B77" w:rsidRDefault="00275F8D" w:rsidP="00026215">
      <w:pPr>
        <w:pStyle w:val="ConsPlusNormal"/>
        <w:ind w:firstLine="540"/>
        <w:jc w:val="both"/>
      </w:pPr>
      <w:r w:rsidRPr="00171B77">
        <w:t xml:space="preserve">назначение лекарственных препаратов гражданам, страдающим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VI типов, апластической анемией неуточненной, наследственным дефицитом факторов II (фибриногена), VII (лабильного), </w:t>
      </w:r>
      <w:r w:rsidR="00A558A1" w:rsidRPr="00171B77">
        <w:br/>
      </w:r>
      <w:r w:rsidRPr="00171B77">
        <w:t xml:space="preserve">X (Стюарта-Прауэра), а также гражданам после трансплантации органов </w:t>
      </w:r>
      <w:r w:rsidR="000444D3" w:rsidRPr="00171B77">
        <w:t>и (или)</w:t>
      </w:r>
      <w:r w:rsidRPr="00171B77">
        <w:t xml:space="preserve"> тканей </w:t>
      </w:r>
      <w:r w:rsidR="00BF6E06" w:rsidRPr="00171B77">
        <w:br/>
      </w:r>
      <w:r w:rsidRPr="00171B77">
        <w:t>по утвержденному Правительством Российской Федерации перечню лекарственных препаратов, сформированному в установленном им порядке;</w:t>
      </w:r>
    </w:p>
    <w:p w:rsidR="00275F8D" w:rsidRPr="00171B77" w:rsidRDefault="00275F8D" w:rsidP="00026215">
      <w:pPr>
        <w:pStyle w:val="ConsPlusNormal"/>
        <w:ind w:firstLine="540"/>
        <w:jc w:val="both"/>
      </w:pPr>
      <w:r w:rsidRPr="00171B77">
        <w:t xml:space="preserve">назначение отдельным категориям граждан, в отношении которых установлены меры социальной поддержки и дополнительные меры социальной поддержки в соответствии </w:t>
      </w:r>
      <w:r w:rsidR="00AE60D1" w:rsidRPr="00171B77">
        <w:br/>
      </w:r>
      <w:r w:rsidRPr="00171B77">
        <w:t xml:space="preserve">с </w:t>
      </w:r>
      <w:hyperlink r:id="rId40">
        <w:r w:rsidRPr="00171B77">
          <w:t>главой 17</w:t>
        </w:r>
      </w:hyperlink>
      <w:r w:rsidRPr="00171B77">
        <w:t xml:space="preserve"> Закона Санкт-Пе</w:t>
      </w:r>
      <w:r w:rsidR="00F42385" w:rsidRPr="00171B77">
        <w:t>тербурга от 9 ноября 2011 года № 728-132 «</w:t>
      </w:r>
      <w:r w:rsidRPr="00171B77">
        <w:t>Соц</w:t>
      </w:r>
      <w:r w:rsidR="00F42385" w:rsidRPr="00171B77">
        <w:t>иальный кодекс Санкт-Петербурга»</w:t>
      </w:r>
      <w:r w:rsidRPr="00171B77">
        <w:t xml:space="preserve"> (далее </w:t>
      </w:r>
      <w:r w:rsidR="00A558A1" w:rsidRPr="00171B77">
        <w:t>–</w:t>
      </w:r>
      <w:r w:rsidRPr="00171B77">
        <w:t xml:space="preserve"> Социальный кодекс), лекарственных препаратов и изделий медицинского назначения, перечень которых установлен в приложении </w:t>
      </w:r>
      <w:r w:rsidR="00F42385" w:rsidRPr="00171B77">
        <w:t xml:space="preserve">№ </w:t>
      </w:r>
      <w:r w:rsidRPr="00171B77">
        <w:t xml:space="preserve">2 </w:t>
      </w:r>
      <w:r w:rsidR="00BF6E06" w:rsidRPr="00171B77">
        <w:br/>
      </w:r>
      <w:r w:rsidRPr="00171B77">
        <w:t>к Территориальной программе;</w:t>
      </w:r>
    </w:p>
    <w:p w:rsidR="00275F8D" w:rsidRPr="00171B77" w:rsidRDefault="00275F8D" w:rsidP="00026215">
      <w:pPr>
        <w:pStyle w:val="ConsPlusNormal"/>
        <w:ind w:firstLine="540"/>
        <w:jc w:val="both"/>
      </w:pPr>
      <w:r w:rsidRPr="00171B77">
        <w:t xml:space="preserve">назначение лекарственных препаратов, специализированных продуктов лечебного питания для лечения заболеваний, включенных в перечень жизнеугрожающих </w:t>
      </w:r>
      <w:r w:rsidR="00BF6E06" w:rsidRPr="00171B77">
        <w:br/>
      </w:r>
      <w:r w:rsidRPr="00171B77">
        <w:t xml:space="preserve">и хронических прогрессирующих редких (орфанных) заболеваний, приводящих </w:t>
      </w:r>
      <w:r w:rsidR="00BF6E06" w:rsidRPr="00171B77">
        <w:br/>
      </w:r>
      <w:r w:rsidRPr="00171B77">
        <w:t>к сокращению продолжительности жизни граждан или их инвалидности, утвержденный Правительством Российской Федерации, гражданам, включенным в региональный сегмент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p w:rsidR="00275F8D" w:rsidRPr="00171B77" w:rsidRDefault="00275F8D" w:rsidP="00026215">
      <w:pPr>
        <w:pStyle w:val="ConsPlusNormal"/>
        <w:ind w:firstLine="540"/>
        <w:jc w:val="both"/>
      </w:pPr>
      <w:r w:rsidRPr="00171B77">
        <w:t xml:space="preserve">Назначение лекарственных препаратов, медицинских изделий для медицинского применения осуществляется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rsidRPr="00171B77">
        <w:lastRenderedPageBreak/>
        <w:t>здравоохранения.</w:t>
      </w:r>
    </w:p>
    <w:p w:rsidR="00275F8D" w:rsidRPr="00171B77" w:rsidRDefault="00275F8D" w:rsidP="00026215">
      <w:pPr>
        <w:pStyle w:val="ConsPlusNormal"/>
        <w:ind w:firstLine="540"/>
        <w:jc w:val="both"/>
      </w:pPr>
      <w:r w:rsidRPr="00171B77">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Минздравом России.</w:t>
      </w:r>
    </w:p>
    <w:p w:rsidR="00275F8D" w:rsidRPr="00171B77" w:rsidRDefault="00275F8D" w:rsidP="00026215">
      <w:pPr>
        <w:pStyle w:val="ConsPlusNormal"/>
        <w:ind w:firstLine="540"/>
        <w:jc w:val="both"/>
      </w:pPr>
      <w:r w:rsidRPr="00171B77">
        <w:t>Условия и порядок предоставления мер социальной поддержки и дополнительных мер социальной поддержки по предоставлению лекарственных препаратов и медицинских изделий определяются Правительством Санкт-Петербурга.</w:t>
      </w:r>
    </w:p>
    <w:p w:rsidR="00275F8D" w:rsidRPr="00171B77" w:rsidRDefault="00275F8D" w:rsidP="00026215">
      <w:pPr>
        <w:pStyle w:val="ConsPlusNormal"/>
        <w:ind w:firstLine="540"/>
        <w:jc w:val="both"/>
      </w:pPr>
      <w:r w:rsidRPr="00171B77">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w:t>
      </w:r>
      <w:r w:rsidR="00647519" w:rsidRPr="00171B77">
        <w:br/>
      </w:r>
      <w:r w:rsidRPr="00171B77">
        <w:t xml:space="preserve">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w:t>
      </w:r>
      <w:hyperlink r:id="rId41">
        <w:r w:rsidRPr="00171B77">
          <w:t>части 2 статьи 6</w:t>
        </w:r>
      </w:hyperlink>
      <w:r w:rsidR="00F42385" w:rsidRPr="00171B77">
        <w:t xml:space="preserve"> Федерального закона</w:t>
      </w:r>
      <w:r w:rsidR="00A558A1" w:rsidRPr="00171B77">
        <w:t xml:space="preserve"> № </w:t>
      </w:r>
      <w:r w:rsidR="00647519" w:rsidRPr="00171B77">
        <w:t>323-ФЗ</w:t>
      </w:r>
      <w:r w:rsidRPr="00171B77">
        <w:t>,</w:t>
      </w:r>
      <w:r w:rsidR="00647519" w:rsidRPr="00171B77">
        <w:t xml:space="preserve"> </w:t>
      </w:r>
      <w:r w:rsidRPr="00171B77">
        <w:t xml:space="preserve">в том числе в целях предоставления такому пациенту социальных услуг, мер социальной защиты (поддержки) в соответствии </w:t>
      </w:r>
      <w:r w:rsidR="00647519" w:rsidRPr="00171B77">
        <w:br/>
      </w:r>
      <w:r w:rsidRPr="00171B77">
        <w:t>с законодательством Российской Федерации, мер психологической поддержки и духовной помощи.</w:t>
      </w:r>
    </w:p>
    <w:p w:rsidR="00275F8D" w:rsidRPr="00171B77" w:rsidRDefault="00275F8D" w:rsidP="00026215">
      <w:pPr>
        <w:pStyle w:val="ConsPlusNormal"/>
        <w:ind w:firstLine="540"/>
        <w:jc w:val="both"/>
      </w:pPr>
      <w:r w:rsidRPr="00171B77">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пунктов, врачебных амбулаторий и иных подразделений медицинских организаций, оказывающих первичную </w:t>
      </w:r>
      <w:r w:rsidR="00647519" w:rsidRPr="00171B77">
        <w:br/>
      </w:r>
      <w:r w:rsidRPr="00171B77">
        <w:t xml:space="preserve">медико-санитарную помощь, во взаимодействии с выездными патронажными бригадами медицинских организаций, оказывающих паллиативную медицинскую помощь, </w:t>
      </w:r>
      <w:r w:rsidR="00BF6E06" w:rsidRPr="00171B77">
        <w:br/>
      </w:r>
      <w:r w:rsidRPr="00171B77">
        <w:t>и во взаимодействии с медицинскими организациями, оказывающими паллиативную специализированную медицинскую помощь.</w:t>
      </w:r>
    </w:p>
    <w:p w:rsidR="00275F8D" w:rsidRPr="00171B77" w:rsidRDefault="00275F8D" w:rsidP="00026215">
      <w:pPr>
        <w:pStyle w:val="ConsPlusNormal"/>
        <w:ind w:firstLine="540"/>
        <w:jc w:val="both"/>
      </w:pPr>
      <w:r w:rsidRPr="00171B77">
        <w:t xml:space="preserve">Медицинские организации, оказывающие специализированную, в том числе паллиативную, медицинскую помощь в случае выявления пациента, нуждающегося </w:t>
      </w:r>
      <w:r w:rsidR="00BF6E06" w:rsidRPr="00171B77">
        <w:br/>
      </w:r>
      <w:r w:rsidRPr="00171B77">
        <w:t xml:space="preserve">в паллиативной первичной медицинской помощи в амбулаторных условиях, в том числе </w:t>
      </w:r>
      <w:r w:rsidR="00BF6E06" w:rsidRPr="00171B77">
        <w:br/>
      </w:r>
      <w:r w:rsidRPr="00171B77">
        <w:t xml:space="preserve">на дому, за </w:t>
      </w:r>
      <w:r w:rsidR="00647519" w:rsidRPr="00171B77">
        <w:t>три</w:t>
      </w:r>
      <w:r w:rsidRPr="00171B77">
        <w:t xml:space="preserve">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w:t>
      </w:r>
      <w:r w:rsidR="00BF6E06" w:rsidRPr="00171B77">
        <w:br/>
      </w:r>
      <w:r w:rsidRPr="00171B77">
        <w:t xml:space="preserve">для получения первичной медико-санитарной помощи, или близлежащую к месту </w:t>
      </w:r>
      <w:r w:rsidR="00BF6E06" w:rsidRPr="00171B77">
        <w:br/>
      </w:r>
      <w:r w:rsidRPr="00171B77">
        <w:t>его пребывания медицинскую организацию, оказывающую первичную медико-санитарную помощь.</w:t>
      </w:r>
    </w:p>
    <w:p w:rsidR="00275F8D" w:rsidRPr="00171B77" w:rsidRDefault="00275F8D" w:rsidP="00026215">
      <w:pPr>
        <w:pStyle w:val="ConsPlusNormal"/>
        <w:ind w:firstLine="540"/>
        <w:jc w:val="both"/>
      </w:pPr>
      <w:r w:rsidRPr="00171B77">
        <w:t>В целях оказания гражданам, находящимся в стационарных организациях социального обслуживания, медицинской помощи исполнительными органами государственной власти Санкт-Петербурга в сфере охраны здоровья организуется взаимодействие стационарных организаций социального обслуживания с близлежащими медицинскими организациями в порядке, установленном нормативным правовым актом Санкт-Петербурга.</w:t>
      </w:r>
    </w:p>
    <w:p w:rsidR="00275F8D" w:rsidRPr="00171B77" w:rsidRDefault="00275F8D" w:rsidP="00026215">
      <w:pPr>
        <w:pStyle w:val="ConsPlusNormal"/>
        <w:ind w:firstLine="540"/>
        <w:jc w:val="both"/>
      </w:pPr>
      <w:r w:rsidRPr="00171B77">
        <w:t xml:space="preserve">В отношении лиц, находящихся в стационарных организациях социального обслуживания, в рамках базовой программы </w:t>
      </w:r>
      <w:r w:rsidR="00647519" w:rsidRPr="00171B77">
        <w:t>ОМС</w:t>
      </w:r>
      <w:r w:rsidRPr="00171B77">
        <w:t xml:space="preserve"> с привлечением близлежащих медицинских организаций проводится в приоритетном порядке диспансеризация, </w:t>
      </w:r>
      <w:r w:rsidR="00647519" w:rsidRPr="00171B77">
        <w:br/>
      </w:r>
      <w:r w:rsidRPr="00171B77">
        <w:t xml:space="preserve">а при наличии хронических заболеваний </w:t>
      </w:r>
      <w:r w:rsidR="00647519" w:rsidRPr="00171B77">
        <w:t>–</w:t>
      </w:r>
      <w:r w:rsidRPr="00171B77">
        <w:t xml:space="preserve"> диспансерное наблюдение в соответствии </w:t>
      </w:r>
      <w:r w:rsidR="00647519" w:rsidRPr="00171B77">
        <w:br/>
      </w:r>
      <w:r w:rsidRPr="00171B77">
        <w:t>с порядками, установленными Минздравом России.</w:t>
      </w:r>
    </w:p>
    <w:p w:rsidR="00275F8D" w:rsidRPr="00171B77" w:rsidRDefault="00275F8D" w:rsidP="00026215">
      <w:pPr>
        <w:pStyle w:val="ConsPlusNormal"/>
        <w:ind w:firstLine="540"/>
        <w:jc w:val="both"/>
      </w:pPr>
      <w:r w:rsidRPr="00171B77">
        <w:t xml:space="preserve">Контроль за полнотой и результатами проведения диспансеризации и диспансерного наблюдения осуществляют исполнительные органы государственной власти </w:t>
      </w:r>
      <w:r w:rsidR="00BF6E06" w:rsidRPr="00171B77">
        <w:br/>
      </w:r>
      <w:r w:rsidRPr="00171B77">
        <w:t>Санкт-Петербурга в сфере охраны здоровья, а также страховые медицинские организации, в которых застрахованы по ОМС лица, находящиеся в стационарных организациях социального обслуживания, и Территориальный фонд ОМС.</w:t>
      </w:r>
    </w:p>
    <w:p w:rsidR="00275F8D" w:rsidRPr="00171B77" w:rsidRDefault="00275F8D" w:rsidP="00026215">
      <w:pPr>
        <w:pStyle w:val="ConsPlusNormal"/>
        <w:ind w:firstLine="540"/>
        <w:jc w:val="both"/>
      </w:pPr>
      <w:r w:rsidRPr="00171B77">
        <w:lastRenderedPageBreak/>
        <w:t xml:space="preserve">При выявлении в рамках диспансеризации и диспансерного наблюдения показаний </w:t>
      </w:r>
      <w:r w:rsidR="00BF6E06" w:rsidRPr="00171B77">
        <w:br/>
      </w:r>
      <w:r w:rsidRPr="00171B77">
        <w:t>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rsidR="00275F8D" w:rsidRPr="00171B77" w:rsidRDefault="00275F8D" w:rsidP="00026215">
      <w:pPr>
        <w:pStyle w:val="ConsPlusNormal"/>
        <w:ind w:firstLine="540"/>
        <w:jc w:val="both"/>
      </w:pPr>
      <w:r w:rsidRPr="00171B77">
        <w:t xml:space="preserve">В отношении лиц с психическими расстройствами и расстройствами поведения, </w:t>
      </w:r>
      <w:r w:rsidR="00BF6E06" w:rsidRPr="00171B77">
        <w:br/>
      </w:r>
      <w:r w:rsidRPr="00171B77">
        <w:t xml:space="preserve">в том числе находящихся в стационарных организациях социального обслуживания, </w:t>
      </w:r>
      <w:r w:rsidR="003810B3" w:rsidRPr="00171B77">
        <w:br/>
      </w:r>
      <w:r w:rsidRPr="00171B77">
        <w:t xml:space="preserve">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w:t>
      </w:r>
      <w:r w:rsidR="003810B3" w:rsidRPr="00171B77">
        <w:br/>
      </w:r>
      <w:r w:rsidRPr="00171B77">
        <w:t xml:space="preserve">Санкт-Петербурга проводится диспансерное наблюдение медицинскими организациями, оказывающими первичную специализированную медико-санитарную помощь </w:t>
      </w:r>
      <w:r w:rsidR="003810B3" w:rsidRPr="00171B77">
        <w:br/>
      </w:r>
      <w:r w:rsidRPr="00171B77">
        <w:t xml:space="preserve">при психических расстройствах и расстройствах поведения, во взаимодействии </w:t>
      </w:r>
      <w:r w:rsidR="00A558A1" w:rsidRPr="00171B77">
        <w:br/>
      </w:r>
      <w:r w:rsidRPr="00171B77">
        <w:t>с врачами-психиатрами стационарных организаций социального обслуживания в порядке, установленном Минздравом России.</w:t>
      </w:r>
    </w:p>
    <w:p w:rsidR="00275F8D" w:rsidRPr="00171B77" w:rsidRDefault="00275F8D" w:rsidP="00026215">
      <w:pPr>
        <w:pStyle w:val="ConsPlusNormal"/>
        <w:ind w:firstLine="540"/>
        <w:jc w:val="both"/>
      </w:pPr>
      <w:r w:rsidRPr="00171B77">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275F8D" w:rsidRPr="00171B77" w:rsidRDefault="00275F8D" w:rsidP="00026215">
      <w:pPr>
        <w:pStyle w:val="ConsPlusNormal"/>
        <w:ind w:firstLine="540"/>
        <w:jc w:val="both"/>
      </w:pPr>
      <w:r w:rsidRPr="00171B77">
        <w:t xml:space="preserve">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ограничения в передвижении пациента, медицинская организация, к которой прикреплен пациент </w:t>
      </w:r>
      <w:r w:rsidR="003810B3" w:rsidRPr="00171B77">
        <w:br/>
      </w:r>
      <w:r w:rsidRPr="00171B77">
        <w:t>для получения первичной медико-санитарной помощи, организует ему прохождение медицинской реабилитации на дому.</w:t>
      </w:r>
    </w:p>
    <w:p w:rsidR="00275F8D" w:rsidRPr="00171B77" w:rsidRDefault="00275F8D" w:rsidP="00026215">
      <w:pPr>
        <w:pStyle w:val="ConsPlusNormal"/>
        <w:ind w:firstLine="540"/>
        <w:jc w:val="both"/>
      </w:pPr>
      <w:r w:rsidRPr="00171B77">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275F8D" w:rsidRPr="00171B77" w:rsidRDefault="00275F8D" w:rsidP="00026215">
      <w:pPr>
        <w:pStyle w:val="ConsPlusNormal"/>
        <w:ind w:firstLine="540"/>
        <w:jc w:val="both"/>
      </w:pPr>
      <w:r w:rsidRPr="00171B77">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медицинской реабилитации на дому, предоставляемой в рамках Территориальной программы ОМС, устанавливаются Минздравом России.</w:t>
      </w:r>
    </w:p>
    <w:p w:rsidR="00275F8D" w:rsidRPr="00171B77" w:rsidRDefault="00275F8D" w:rsidP="00026215">
      <w:pPr>
        <w:pStyle w:val="ConsPlusNormal"/>
        <w:ind w:firstLine="540"/>
        <w:jc w:val="both"/>
      </w:pPr>
      <w:r w:rsidRPr="00171B77">
        <w:t>При завершении пациентом лечения в стационарных условиях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5F8D" w:rsidRPr="00171B77" w:rsidRDefault="00275F8D" w:rsidP="00026215">
      <w:pPr>
        <w:pStyle w:val="ConsPlusNormal"/>
        <w:ind w:firstLine="540"/>
        <w:jc w:val="both"/>
      </w:pPr>
      <w:r w:rsidRPr="00171B77">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781C61" w:rsidRPr="00171B77" w:rsidRDefault="00275F8D" w:rsidP="00026215">
      <w:pPr>
        <w:pStyle w:val="ConsPlusNormal"/>
        <w:ind w:firstLine="540"/>
        <w:jc w:val="both"/>
      </w:pPr>
      <w:r w:rsidRPr="00171B77">
        <w:t xml:space="preserve">В случае отсутствия в медицинской организации, к которой пациент прикреплен </w:t>
      </w:r>
      <w:r w:rsidR="003810B3" w:rsidRPr="00171B77">
        <w:br/>
      </w:r>
      <w:r w:rsidRPr="00171B77">
        <w:t xml:space="preserve">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ОМС), </w:t>
      </w:r>
      <w:r w:rsidR="003810B3" w:rsidRPr="00171B77">
        <w:br/>
      </w:r>
      <w:r w:rsidRPr="00171B77">
        <w:t xml:space="preserve">в том числе с использованием дистанционных (телемедицинских) технологий </w:t>
      </w:r>
      <w:r w:rsidR="00EC146B" w:rsidRPr="00171B77">
        <w:t xml:space="preserve">(видеоплатформ, отнесенных к медицинским изделиям) </w:t>
      </w:r>
      <w:r w:rsidRPr="00171B77">
        <w:t xml:space="preserve">и с последующим внесением соответствующей информации о проведении и результатах такой консультации </w:t>
      </w:r>
      <w:r w:rsidR="003810B3" w:rsidRPr="00171B77">
        <w:br/>
      </w:r>
      <w:r w:rsidRPr="00171B77">
        <w:lastRenderedPageBreak/>
        <w:t xml:space="preserve">в медицинскую документацию пациента. </w:t>
      </w:r>
    </w:p>
    <w:p w:rsidR="00275F8D" w:rsidRPr="00171B77" w:rsidRDefault="00275F8D" w:rsidP="00026215">
      <w:pPr>
        <w:pStyle w:val="ConsPlusNormal"/>
        <w:ind w:firstLine="540"/>
        <w:jc w:val="both"/>
      </w:pPr>
      <w:r w:rsidRPr="00171B77">
        <w:t xml:space="preserve">Порядок маршрутизации пациентов, нуждающихся в медицинской реабилитации, </w:t>
      </w:r>
      <w:r w:rsidR="003810B3" w:rsidRPr="00171B77">
        <w:br/>
      </w:r>
      <w:r w:rsidRPr="00171B77">
        <w:t>в рамках Территориальной программы утверждается уполномоченным органом.</w:t>
      </w:r>
    </w:p>
    <w:p w:rsidR="00275F8D" w:rsidRPr="00171B77" w:rsidRDefault="00275F8D" w:rsidP="00026215">
      <w:pPr>
        <w:pStyle w:val="ConsPlusNormal"/>
        <w:ind w:firstLine="540"/>
        <w:jc w:val="both"/>
      </w:pPr>
      <w:r w:rsidRPr="00171B77">
        <w:t>При оказании медицинской помощи в условиях стационара пациенты, роженицы, родильницы и кормящие матери обеспечиваются лечебным питанием.</w:t>
      </w:r>
    </w:p>
    <w:p w:rsidR="00275F8D" w:rsidRPr="00171B77" w:rsidRDefault="00275F8D" w:rsidP="00026215">
      <w:pPr>
        <w:pStyle w:val="ConsPlusNormal"/>
        <w:ind w:firstLine="540"/>
        <w:jc w:val="both"/>
      </w:pPr>
      <w:r w:rsidRPr="00171B77">
        <w:t xml:space="preserve">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w:t>
      </w:r>
      <w:r w:rsidR="003810B3" w:rsidRPr="00171B77">
        <w:br/>
      </w:r>
      <w:r w:rsidRPr="00171B77">
        <w:t xml:space="preserve">с </w:t>
      </w:r>
      <w:r w:rsidR="001573C1" w:rsidRPr="00171B77">
        <w:t xml:space="preserve">момента </w:t>
      </w:r>
      <w:r w:rsidRPr="00171B77">
        <w:t>обращения пациента в медицинскую организацию.</w:t>
      </w:r>
    </w:p>
    <w:p w:rsidR="00275F8D" w:rsidRPr="00171B77" w:rsidRDefault="00275F8D" w:rsidP="00026215">
      <w:pPr>
        <w:pStyle w:val="ConsPlusNormal"/>
        <w:ind w:firstLine="540"/>
        <w:jc w:val="both"/>
      </w:pPr>
      <w:r w:rsidRPr="00171B77">
        <w:t>Сроки ожидания оказания первичной медико-санитарной помощи в неотложной форме не должны превышать двух часов с момента обращения пациента в медицинскую организацию.</w:t>
      </w:r>
    </w:p>
    <w:p w:rsidR="00275F8D" w:rsidRPr="00171B77" w:rsidRDefault="00275F8D" w:rsidP="00026215">
      <w:pPr>
        <w:pStyle w:val="ConsPlusNormal"/>
        <w:ind w:firstLine="540"/>
        <w:jc w:val="both"/>
      </w:pPr>
      <w:r w:rsidRPr="00171B77">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275F8D" w:rsidRPr="00171B77" w:rsidRDefault="00275F8D" w:rsidP="00026215">
      <w:pPr>
        <w:pStyle w:val="ConsPlusNormal"/>
        <w:ind w:firstLine="540"/>
        <w:jc w:val="both"/>
      </w:pPr>
      <w:r w:rsidRPr="00171B77">
        <w:t xml:space="preserve">Сроки проведения консультаций врачей-специалистов в случае подозрения </w:t>
      </w:r>
      <w:r w:rsidR="003810B3" w:rsidRPr="00171B77">
        <w:br/>
      </w:r>
      <w:r w:rsidRPr="00171B77">
        <w:t>на онкологическое заболевание не должны превышать трех рабочих дней.</w:t>
      </w:r>
    </w:p>
    <w:p w:rsidR="00275F8D" w:rsidRPr="00171B77" w:rsidRDefault="00275F8D" w:rsidP="00026215">
      <w:pPr>
        <w:pStyle w:val="ConsPlusNormal"/>
        <w:ind w:firstLine="540"/>
        <w:jc w:val="both"/>
      </w:pPr>
      <w:r w:rsidRPr="00171B77">
        <w:t xml:space="preserve">Сроки проведения диагностических инструментальных (рентгенографические исследования, включая маммографию, функциональная диагностика, </w:t>
      </w:r>
      <w:r w:rsidR="00647519" w:rsidRPr="00171B77">
        <w:t>УЗИ</w:t>
      </w:r>
      <w:r w:rsidRPr="00171B77">
        <w:t xml:space="preserve">)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w:t>
      </w:r>
      <w:r w:rsidR="00647519" w:rsidRPr="00171B77">
        <w:br/>
      </w:r>
      <w:r w:rsidRPr="00171B77">
        <w:t>при подозрении на онкологическое заболевание).</w:t>
      </w:r>
    </w:p>
    <w:p w:rsidR="00275F8D" w:rsidRPr="00171B77" w:rsidRDefault="00275F8D" w:rsidP="00026215">
      <w:pPr>
        <w:pStyle w:val="ConsPlusNormal"/>
        <w:ind w:firstLine="540"/>
        <w:jc w:val="both"/>
      </w:pPr>
      <w:r w:rsidRPr="00171B77">
        <w:t xml:space="preserve">Сроки проведения </w:t>
      </w:r>
      <w:r w:rsidR="00647519" w:rsidRPr="00171B77">
        <w:t>КТ</w:t>
      </w:r>
      <w:r w:rsidRPr="00171B77">
        <w:t xml:space="preserve"> (включая </w:t>
      </w:r>
      <w:r w:rsidR="00647519" w:rsidRPr="00171B77">
        <w:t>ОФЭКТ/ОФЭКТ-КТ</w:t>
      </w:r>
      <w:r w:rsidRPr="00171B77">
        <w:t xml:space="preserve">), </w:t>
      </w:r>
      <w:r w:rsidR="00647519" w:rsidRPr="00171B77">
        <w:t>МРТ</w:t>
      </w:r>
      <w:r w:rsidRPr="00171B77">
        <w:t xml:space="preserve"> и ангиографии </w:t>
      </w:r>
      <w:r w:rsidR="003810B3" w:rsidRPr="00171B77">
        <w:br/>
      </w:r>
      <w:r w:rsidRPr="00171B77">
        <w:t xml:space="preserve">при оказании первичной медико-санитарной помощи (за исключением исследований </w:t>
      </w:r>
      <w:r w:rsidR="003810B3" w:rsidRPr="00171B77">
        <w:br/>
      </w:r>
      <w:r w:rsidRPr="00171B77">
        <w:t xml:space="preserve">при подозрении на онкологическое заболевание) не должны превышать 14 рабочих дней </w:t>
      </w:r>
      <w:r w:rsidR="003810B3" w:rsidRPr="00171B77">
        <w:br/>
      </w:r>
      <w:r w:rsidRPr="00171B77">
        <w:t>со дня назначения исследования.</w:t>
      </w:r>
    </w:p>
    <w:p w:rsidR="00275F8D" w:rsidRPr="00171B77" w:rsidRDefault="00275F8D" w:rsidP="00026215">
      <w:pPr>
        <w:pStyle w:val="ConsPlusNormal"/>
        <w:ind w:firstLine="540"/>
        <w:jc w:val="both"/>
      </w:pPr>
      <w:r w:rsidRPr="00171B77">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семь рабочих дней со дня назначения исследований.</w:t>
      </w:r>
    </w:p>
    <w:p w:rsidR="00275F8D" w:rsidRPr="00171B77" w:rsidRDefault="00275F8D" w:rsidP="00026215">
      <w:pPr>
        <w:pStyle w:val="ConsPlusNormal"/>
        <w:ind w:firstLine="540"/>
        <w:jc w:val="both"/>
      </w:pPr>
      <w:r w:rsidRPr="00171B77">
        <w:t xml:space="preserve">Срок установления диспансерного наблюдения врача-онколога за пациентом </w:t>
      </w:r>
      <w:r w:rsidR="003810B3" w:rsidRPr="00171B77">
        <w:br/>
      </w:r>
      <w:r w:rsidRPr="00171B77">
        <w:t xml:space="preserve">с выявленным онкологическим заболеванием не должен превышать трех рабочих дней </w:t>
      </w:r>
      <w:r w:rsidR="003810B3" w:rsidRPr="00171B77">
        <w:br/>
      </w:r>
      <w:r w:rsidR="001573C1" w:rsidRPr="00171B77">
        <w:t xml:space="preserve">со дня </w:t>
      </w:r>
      <w:r w:rsidRPr="00171B77">
        <w:t xml:space="preserve"> постановки диагноза онкологического заболевания.</w:t>
      </w:r>
    </w:p>
    <w:p w:rsidR="00275F8D" w:rsidRPr="00171B77" w:rsidRDefault="00275F8D" w:rsidP="00026215">
      <w:pPr>
        <w:pStyle w:val="ConsPlusNormal"/>
        <w:ind w:firstLine="540"/>
        <w:jc w:val="both"/>
      </w:pPr>
      <w:r w:rsidRPr="00171B77">
        <w:t xml:space="preserve">Сроки ожидания медицинской помощи в дневном стационаре, в том числе для лиц, находящихся в стационарных организациях социального обслуживания населения, </w:t>
      </w:r>
      <w:r w:rsidR="003810B3" w:rsidRPr="00171B77">
        <w:br/>
      </w:r>
      <w:r w:rsidRPr="00171B77">
        <w:t xml:space="preserve">не должны превышать 14 рабочих дней со дня выдачи лечащим врачом направления </w:t>
      </w:r>
      <w:r w:rsidR="003810B3" w:rsidRPr="00171B77">
        <w:br/>
      </w:r>
      <w:r w:rsidRPr="00171B77">
        <w:t xml:space="preserve">на госпитализацию, для пациентов с онкологическими заболеваниями не должны превышать семь рабочих дней </w:t>
      </w:r>
      <w:r w:rsidR="001573C1" w:rsidRPr="00171B77">
        <w:t xml:space="preserve">со дня </w:t>
      </w:r>
      <w:r w:rsidRPr="00171B77">
        <w:t xml:space="preserve">гистологической верификации опухоли </w:t>
      </w:r>
      <w:r w:rsidR="003810B3" w:rsidRPr="00171B77">
        <w:br/>
      </w:r>
      <w:r w:rsidRPr="00171B77">
        <w:t xml:space="preserve">или  </w:t>
      </w:r>
      <w:r w:rsidR="001573C1" w:rsidRPr="00171B77">
        <w:t xml:space="preserve">со дня </w:t>
      </w:r>
      <w:r w:rsidRPr="00171B77">
        <w:t>установления предварительного диагноза заболевания (состояния).</w:t>
      </w:r>
    </w:p>
    <w:p w:rsidR="00275F8D" w:rsidRPr="00171B77" w:rsidRDefault="00275F8D" w:rsidP="00026215">
      <w:pPr>
        <w:pStyle w:val="ConsPlusNormal"/>
        <w:ind w:firstLine="540"/>
        <w:jc w:val="both"/>
      </w:pPr>
      <w:r w:rsidRPr="00171B77">
        <w:t>Срок ожидания медицинской помощи с применением вспомогательных репродуктивных технологий (</w:t>
      </w:r>
      <w:r w:rsidR="00647519" w:rsidRPr="00171B77">
        <w:t>ЭКО</w:t>
      </w:r>
      <w:r w:rsidRPr="00171B77">
        <w:t xml:space="preserve">) определяется в соответствии с медицинскими показаниями для оптимальных условий начала процедуры </w:t>
      </w:r>
      <w:r w:rsidR="00A558A1" w:rsidRPr="00171B77">
        <w:t>ЭКО</w:t>
      </w:r>
      <w:r w:rsidRPr="00171B77">
        <w:t>.</w:t>
      </w:r>
    </w:p>
    <w:p w:rsidR="00275F8D" w:rsidRPr="00171B77" w:rsidRDefault="00275F8D" w:rsidP="00026215">
      <w:pPr>
        <w:pStyle w:val="ConsPlusNormal"/>
        <w:ind w:firstLine="540"/>
        <w:jc w:val="both"/>
      </w:pPr>
      <w:r w:rsidRPr="00171B77">
        <w:t xml:space="preserve">Сроки ожидания оказания специализированной (за исключением высокотехнологичной) медицинской помощи, в том числе для лиц, находящихся </w:t>
      </w:r>
      <w:r w:rsidR="003810B3" w:rsidRPr="00171B77">
        <w:br/>
      </w:r>
      <w:r w:rsidRPr="00171B77">
        <w:t xml:space="preserve">в стационарных организациях социального обслуживания населения, не должны превышать 14 рабочих дней со дня выдачи лечащим врачом направления </w:t>
      </w:r>
      <w:r w:rsidR="003810B3" w:rsidRPr="00171B77">
        <w:br/>
      </w:r>
      <w:r w:rsidRPr="00171B77">
        <w:t>на госпитализацию, а для пациентов с онкологическими заболеваниями не</w:t>
      </w:r>
      <w:r w:rsidR="00E06177" w:rsidRPr="00171B77">
        <w:t xml:space="preserve"> должны превышать семь рабочих </w:t>
      </w:r>
      <w:r w:rsidR="001573C1" w:rsidRPr="00171B77">
        <w:t xml:space="preserve">со дня </w:t>
      </w:r>
      <w:r w:rsidRPr="00171B77">
        <w:t xml:space="preserve">гистологической верификации опухоли или </w:t>
      </w:r>
      <w:r w:rsidR="001573C1" w:rsidRPr="00171B77">
        <w:t xml:space="preserve">со дня </w:t>
      </w:r>
      <w:r w:rsidRPr="00171B77">
        <w:t>установления предварительного диагноза заболевания (состояния).</w:t>
      </w:r>
    </w:p>
    <w:p w:rsidR="00275F8D" w:rsidRPr="00171B77" w:rsidRDefault="00275F8D" w:rsidP="00026215">
      <w:pPr>
        <w:pStyle w:val="ConsPlusNormal"/>
        <w:ind w:firstLine="540"/>
        <w:jc w:val="both"/>
      </w:pPr>
      <w:r w:rsidRPr="00171B77">
        <w:t xml:space="preserve">Срок ожидания специализированной медицинской помощи, оказываемой </w:t>
      </w:r>
      <w:r w:rsidR="003810B3" w:rsidRPr="00171B77">
        <w:br/>
      </w:r>
      <w:r w:rsidRPr="00171B77">
        <w:t>в стационарных услови</w:t>
      </w:r>
      <w:r w:rsidR="001573C1" w:rsidRPr="00171B77">
        <w:t>ях в плановой форме по профилю «медицинская реабилитация»</w:t>
      </w:r>
      <w:r w:rsidRPr="00171B77">
        <w:t>, определяется в соответствии с медицинскими показаниями по решению врачебной комиссии медицинской организации, в которую направлен пациент.</w:t>
      </w:r>
    </w:p>
    <w:p w:rsidR="00275F8D" w:rsidRPr="00171B77" w:rsidRDefault="00275F8D" w:rsidP="00026215">
      <w:pPr>
        <w:pStyle w:val="ConsPlusNormal"/>
        <w:ind w:firstLine="540"/>
        <w:jc w:val="both"/>
      </w:pPr>
      <w:r w:rsidRPr="00171B77">
        <w:t xml:space="preserve">Сроки ожидания высокотехнологичной медицинской помощи в стационарных </w:t>
      </w:r>
      <w:r w:rsidRPr="00171B77">
        <w:lastRenderedPageBreak/>
        <w:t>условиях в плановой форме устанавливаются в соответствии с законодательством Российской Федерации.</w:t>
      </w:r>
    </w:p>
    <w:p w:rsidR="00275F8D" w:rsidRPr="00171B77" w:rsidRDefault="00275F8D" w:rsidP="00026215">
      <w:pPr>
        <w:pStyle w:val="ConsPlusNormal"/>
        <w:ind w:firstLine="540"/>
        <w:jc w:val="both"/>
      </w:pPr>
      <w:r w:rsidRPr="00171B77">
        <w:t xml:space="preserve">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w:t>
      </w:r>
      <w:r w:rsidR="003810B3" w:rsidRPr="00171B77">
        <w:br/>
      </w:r>
      <w:r w:rsidRPr="00171B77">
        <w:t>ее вызова.</w:t>
      </w:r>
    </w:p>
    <w:p w:rsidR="00275F8D" w:rsidRPr="00171B77" w:rsidRDefault="00275F8D" w:rsidP="00026215">
      <w:pPr>
        <w:pStyle w:val="ConsPlusNormal"/>
        <w:ind w:firstLine="540"/>
        <w:jc w:val="both"/>
      </w:pPr>
      <w:r w:rsidRPr="00171B77">
        <w:t xml:space="preserve">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w:t>
      </w:r>
      <w:r w:rsidR="003810B3" w:rsidRPr="00171B77">
        <w:br/>
      </w:r>
      <w:r w:rsidRPr="00171B77">
        <w:t xml:space="preserve">на осуществление медицинской деятельности с указанием работ (услуг) по онкологии, </w:t>
      </w:r>
      <w:r w:rsidR="003810B3" w:rsidRPr="00171B77">
        <w:br/>
      </w:r>
      <w:r w:rsidRPr="00171B77">
        <w:t xml:space="preserve">для оказания специализированной медицинской помощи в сроки, установленные </w:t>
      </w:r>
      <w:r w:rsidR="003810B3" w:rsidRPr="00171B77">
        <w:br/>
      </w:r>
      <w:r w:rsidRPr="00171B77">
        <w:t>в настоящем разделе.</w:t>
      </w:r>
    </w:p>
    <w:p w:rsidR="00275F8D" w:rsidRPr="00171B77" w:rsidRDefault="00275F8D" w:rsidP="00026215">
      <w:pPr>
        <w:pStyle w:val="ConsPlusNormal"/>
        <w:ind w:firstLine="540"/>
        <w:jc w:val="both"/>
      </w:pPr>
      <w:r w:rsidRPr="00171B77">
        <w:t xml:space="preserve">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w:t>
      </w:r>
      <w:r w:rsidR="003810B3" w:rsidRPr="00171B77">
        <w:br/>
      </w:r>
      <w:r w:rsidRPr="00171B77">
        <w:t>в доступной форме, в т</w:t>
      </w:r>
      <w:r w:rsidR="001573C1" w:rsidRPr="00171B77">
        <w:t>ом числе с использованием сети «</w:t>
      </w:r>
      <w:r w:rsidRPr="00171B77">
        <w:t>Интернет</w:t>
      </w:r>
      <w:r w:rsidR="001573C1" w:rsidRPr="00171B77">
        <w:t>»</w:t>
      </w:r>
      <w:r w:rsidRPr="00171B77">
        <w:t>,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275F8D" w:rsidRPr="00171B77" w:rsidRDefault="00275F8D" w:rsidP="00026215">
      <w:pPr>
        <w:pStyle w:val="ConsPlusNormal"/>
        <w:ind w:firstLine="540"/>
        <w:jc w:val="both"/>
      </w:pPr>
      <w:r w:rsidRPr="00171B77">
        <w:t xml:space="preserve">При невозможности предоставить гражданину специализированную медицинскую помощь в установленные сроки медицинская организация получает письменное согласие гражданина на оказание медицинской помощи с превышением установленных сроков ожидания или направляет гражданина для получения необходимой медицинской помощи </w:t>
      </w:r>
      <w:r w:rsidR="003810B3" w:rsidRPr="00171B77">
        <w:br/>
      </w:r>
      <w:r w:rsidRPr="00171B77">
        <w:t>в другую медицинскую организацию, включенную в перечень медицинских организаций, участвующих в реализации Территориальной программы.</w:t>
      </w:r>
    </w:p>
    <w:p w:rsidR="00275F8D" w:rsidRPr="00171B77" w:rsidRDefault="00275F8D" w:rsidP="00026215">
      <w:pPr>
        <w:pStyle w:val="ConsPlusNormal"/>
        <w:ind w:firstLine="540"/>
        <w:jc w:val="both"/>
      </w:pPr>
      <w:r w:rsidRPr="00171B77">
        <w:t xml:space="preserve">При оказании медицинской помощи в стационарных условиях пациенты размещаются в палатах на два и более мест. Размещение пациентов в одноместных палатах (боксах) осуществляется по медицинским </w:t>
      </w:r>
      <w:r w:rsidR="000444D3" w:rsidRPr="00171B77">
        <w:t>и (или)</w:t>
      </w:r>
      <w:r w:rsidRPr="00171B77">
        <w:t xml:space="preserve"> эпидемиологическим показаниям в соответствии </w:t>
      </w:r>
      <w:r w:rsidR="003810B3" w:rsidRPr="00171B77">
        <w:br/>
      </w:r>
      <w:r w:rsidRPr="00171B77">
        <w:t>с перечнем показаний, установленным Минздравом России.</w:t>
      </w:r>
    </w:p>
    <w:p w:rsidR="00275F8D" w:rsidRPr="00171B77" w:rsidRDefault="00275F8D" w:rsidP="00026215">
      <w:pPr>
        <w:pStyle w:val="ConsPlusNormal"/>
        <w:ind w:firstLine="540"/>
        <w:jc w:val="both"/>
      </w:pPr>
      <w:r w:rsidRPr="00171B77">
        <w:t xml:space="preserve">При </w:t>
      </w:r>
      <w:r w:rsidR="00647519" w:rsidRPr="00171B77">
        <w:t>госпитализации</w:t>
      </w:r>
      <w:r w:rsidRPr="00171B77">
        <w:t xml:space="preserve"> осуществляется предоставление спального места и питания </w:t>
      </w:r>
      <w:r w:rsidR="003B57CB" w:rsidRPr="00171B77">
        <w:br/>
      </w:r>
      <w:r w:rsidRPr="00171B77">
        <w:t xml:space="preserve">при совместном нахождении одного из родителей, иного члена семьи или иного законного представителя с ребенком до достижения им возраста четырех лет, с ребенком старше указанного возраста </w:t>
      </w:r>
      <w:r w:rsidR="00647519" w:rsidRPr="00171B77">
        <w:t>–</w:t>
      </w:r>
      <w:r w:rsidRPr="00171B77">
        <w:t xml:space="preserve"> при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w:t>
      </w:r>
      <w:r w:rsidR="003B57CB" w:rsidRPr="00171B77">
        <w:br/>
      </w:r>
      <w:r w:rsidRPr="00171B77">
        <w:t>и</w:t>
      </w:r>
      <w:r w:rsidR="00A558A1" w:rsidRPr="00171B77">
        <w:t xml:space="preserve"> </w:t>
      </w:r>
      <w:r w:rsidRPr="00171B77">
        <w:t xml:space="preserve">(или) третьей степеней выраженности (ограничения способности к самообслуживанию, </w:t>
      </w:r>
      <w:r w:rsidR="00647519" w:rsidRPr="00171B77">
        <w:br/>
      </w:r>
      <w:r w:rsidRPr="00171B77">
        <w:t>и</w:t>
      </w:r>
      <w:r w:rsidR="00647519" w:rsidRPr="00171B77">
        <w:t xml:space="preserve"> </w:t>
      </w:r>
      <w:r w:rsidRPr="00171B77">
        <w:t>(или) самостоятельному передвижению, и</w:t>
      </w:r>
      <w:r w:rsidR="00647519" w:rsidRPr="00171B77">
        <w:t xml:space="preserve"> </w:t>
      </w:r>
      <w:r w:rsidRPr="00171B77">
        <w:t>(или) ориентации, и</w:t>
      </w:r>
      <w:r w:rsidR="00647519" w:rsidRPr="00171B77">
        <w:t xml:space="preserve"> </w:t>
      </w:r>
      <w:r w:rsidRPr="00171B77">
        <w:t xml:space="preserve">(или) общению, </w:t>
      </w:r>
      <w:r w:rsidR="00647519" w:rsidRPr="00171B77">
        <w:br/>
      </w:r>
      <w:r w:rsidRPr="00171B77">
        <w:t>и</w:t>
      </w:r>
      <w:r w:rsidR="00647519" w:rsidRPr="00171B77">
        <w:t xml:space="preserve"> </w:t>
      </w:r>
      <w:r w:rsidRPr="00171B77">
        <w:t>(или) обучению, и</w:t>
      </w:r>
      <w:r w:rsidR="00647519" w:rsidRPr="00171B77">
        <w:t xml:space="preserve"> </w:t>
      </w:r>
      <w:r w:rsidRPr="00171B77">
        <w:t xml:space="preserve">(или) контролю своего поведения), </w:t>
      </w:r>
      <w:r w:rsidR="00647519" w:rsidRPr="00171B77">
        <w:t>–</w:t>
      </w:r>
      <w:r w:rsidRPr="00171B77">
        <w:t xml:space="preserve"> независимо от возраста </w:t>
      </w:r>
      <w:r w:rsidR="00647519" w:rsidRPr="00171B77">
        <w:br/>
      </w:r>
      <w:r w:rsidRPr="00171B77">
        <w:t>ребенка-инвалида.</w:t>
      </w:r>
    </w:p>
    <w:p w:rsidR="00275F8D" w:rsidRPr="00171B77" w:rsidRDefault="00275F8D" w:rsidP="00026215">
      <w:pPr>
        <w:pStyle w:val="ConsPlusNormal"/>
        <w:ind w:firstLine="540"/>
        <w:jc w:val="both"/>
      </w:pPr>
      <w:r w:rsidRPr="00171B77">
        <w:t xml:space="preserve">В случае отсутствия возможности проведения диагностических исследований </w:t>
      </w:r>
      <w:r w:rsidR="003810B3" w:rsidRPr="00171B77">
        <w:br/>
      </w:r>
      <w:r w:rsidRPr="00171B77">
        <w:t xml:space="preserve">и лечебных мероприятий, предусмотренных порядками оказания медицинской помощи </w:t>
      </w:r>
      <w:r w:rsidR="003810B3" w:rsidRPr="00171B77">
        <w:br/>
      </w:r>
      <w:r w:rsidR="003B57CB" w:rsidRPr="00171B77">
        <w:t>и клиническими рекомендациями</w:t>
      </w:r>
      <w:r w:rsidRPr="00171B77">
        <w:t>, медицинская организация, оказывающая медицинскую помощь, обеспечивает транспортировку пациента для проведения необходимых диагностических исследований в другую медицинскую организацию. Транспортировка пациентов (взрослых и детей) до места назначения и обратно осуществляется санитарным транспортом медицинской организации, в которой оказывается медицинская помощь, в сопровождении медицинского работника.</w:t>
      </w:r>
    </w:p>
    <w:p w:rsidR="00275F8D" w:rsidRPr="00171B77" w:rsidRDefault="00275F8D" w:rsidP="00026215">
      <w:pPr>
        <w:pStyle w:val="ConsPlusNormal"/>
        <w:ind w:firstLine="540"/>
        <w:jc w:val="both"/>
      </w:pPr>
      <w:r w:rsidRPr="00171B77">
        <w:t xml:space="preserve">При необходимости сопровождения пациента врачом скорой медицинской помощи, </w:t>
      </w:r>
      <w:r w:rsidR="003810B3" w:rsidRPr="00171B77">
        <w:br/>
      </w:r>
      <w:r w:rsidRPr="00171B77">
        <w:t xml:space="preserve">в том числе специализированной бригадой, и необходимости проведения мероприятий </w:t>
      </w:r>
      <w:r w:rsidR="003810B3" w:rsidRPr="00171B77">
        <w:br/>
      </w:r>
      <w:r w:rsidRPr="00171B77">
        <w:t>по поддержанию функций жизнеобеспечения в процессе транспортировки транспортировка осуществляется бригадами скорой медицинской помощи в следующем порядке:</w:t>
      </w:r>
    </w:p>
    <w:p w:rsidR="00275F8D" w:rsidRPr="00171B77" w:rsidRDefault="00275F8D" w:rsidP="00026215">
      <w:pPr>
        <w:pStyle w:val="ConsPlusNormal"/>
        <w:ind w:firstLine="540"/>
        <w:jc w:val="both"/>
      </w:pPr>
      <w:r w:rsidRPr="00171B77">
        <w:t xml:space="preserve">решение о необходимости проведения пациенту диагностического исследования, возможность выполнения которого отсутствует в медицинской организации, принимается </w:t>
      </w:r>
      <w:r w:rsidRPr="00171B77">
        <w:lastRenderedPageBreak/>
        <w:t xml:space="preserve">лечащим врачом по согласованию с заместителем главного врача по медицинской части </w:t>
      </w:r>
      <w:r w:rsidR="003810B3" w:rsidRPr="00171B77">
        <w:br/>
      </w:r>
      <w:r w:rsidRPr="00171B77">
        <w:t>(в ночное, вечернее время и выходные дни - ответственным дежурным врачом).</w:t>
      </w:r>
    </w:p>
    <w:p w:rsidR="00275F8D" w:rsidRPr="00171B77" w:rsidRDefault="00275F8D" w:rsidP="00026215">
      <w:pPr>
        <w:pStyle w:val="ConsPlusNormal"/>
        <w:ind w:firstLine="540"/>
        <w:jc w:val="both"/>
      </w:pPr>
      <w:r w:rsidRPr="00171B77">
        <w:t xml:space="preserve">Лечащий врач согласовывает проведение диагностического исследования </w:t>
      </w:r>
      <w:r w:rsidR="003810B3" w:rsidRPr="00171B77">
        <w:br/>
      </w:r>
      <w:r w:rsidRPr="00171B77">
        <w:t xml:space="preserve">с медицинской организацией по месту его проведения, оценивает состояние больного </w:t>
      </w:r>
      <w:r w:rsidR="003810B3" w:rsidRPr="00171B77">
        <w:br/>
      </w:r>
      <w:r w:rsidRPr="00171B77">
        <w:t xml:space="preserve">и организует транспортировку пациента санитарным транспортом. Наличие медицинских показаний к </w:t>
      </w:r>
      <w:r w:rsidR="003B57CB" w:rsidRPr="00171B77">
        <w:t xml:space="preserve">медицинской эвакуации </w:t>
      </w:r>
      <w:r w:rsidRPr="00171B77">
        <w:t xml:space="preserve">пациента бригадой скорой медицинской помощи определяется лечащим врачом по согласованию с заместителем главного врача по медицинской части (в ночное, вечернее время и выходные дни </w:t>
      </w:r>
      <w:r w:rsidR="001E7833" w:rsidRPr="00171B77">
        <w:t>–</w:t>
      </w:r>
      <w:r w:rsidRPr="00171B77">
        <w:t xml:space="preserve"> ответственным дежурным врачом) и фиксируется в медицинской карте стационарного больного, после этого лечащий врач осуществляет вызов скорой медицинской помощи. Мероприятия по поддержанию функций жизнеобеспечения пациента во время </w:t>
      </w:r>
      <w:r w:rsidR="003B57CB" w:rsidRPr="00171B77">
        <w:t xml:space="preserve">медицинской эвакуации </w:t>
      </w:r>
      <w:r w:rsidRPr="00171B77">
        <w:t>фиксируются в карте вызова скорой медицинской помощи и сопроводительном листе.</w:t>
      </w:r>
    </w:p>
    <w:p w:rsidR="00275F8D" w:rsidRPr="00171B77" w:rsidRDefault="00275F8D" w:rsidP="00AF6096">
      <w:pPr>
        <w:pStyle w:val="ConsPlusNormal"/>
        <w:ind w:firstLine="539"/>
        <w:jc w:val="both"/>
      </w:pPr>
      <w:r w:rsidRPr="00171B77">
        <w:t xml:space="preserve">Транспортировка пациентов, страдающих хронической почечной недостаточностью </w:t>
      </w:r>
      <w:r w:rsidR="003810B3" w:rsidRPr="00171B77">
        <w:br/>
      </w:r>
      <w:r w:rsidRPr="00171B77">
        <w:t xml:space="preserve">и не нуждающихся в медицинской эвакуации, от места их фактического проживания </w:t>
      </w:r>
      <w:r w:rsidR="003810B3" w:rsidRPr="00171B77">
        <w:br/>
      </w:r>
      <w:r w:rsidRPr="00171B77">
        <w:t xml:space="preserve">до места получения медицинской помощи методом заместительной почечной терапии </w:t>
      </w:r>
      <w:r w:rsidR="003810B3" w:rsidRPr="00171B77">
        <w:br/>
      </w:r>
      <w:r w:rsidRPr="00171B77">
        <w:t xml:space="preserve">и обратно осуществляется в качестве дополнительной меры социальной поддержки </w:t>
      </w:r>
      <w:r w:rsidR="003810B3" w:rsidRPr="00171B77">
        <w:br/>
      </w:r>
      <w:r w:rsidRPr="00171B77">
        <w:t xml:space="preserve">в соответствии со </w:t>
      </w:r>
      <w:hyperlink r:id="rId42">
        <w:r w:rsidRPr="00171B77">
          <w:t>статьей 84</w:t>
        </w:r>
      </w:hyperlink>
      <w:r w:rsidRPr="00171B77">
        <w:t xml:space="preserve"> Социального кодекса.</w:t>
      </w:r>
    </w:p>
    <w:p w:rsidR="00AF6096" w:rsidRPr="00171B77" w:rsidRDefault="00AF6096" w:rsidP="00AF6096">
      <w:pPr>
        <w:pStyle w:val="ConsPlusNormal"/>
        <w:ind w:firstLine="539"/>
        <w:jc w:val="both"/>
      </w:pPr>
      <w:r w:rsidRPr="00171B77">
        <w:t>При выписке пациента, нуждающегося в последующем диспансерном наблюдении, из медицинской организации, оказавшей ему специализированную, в том числе высокотехнологичную, медицинскую помощь, информация о пациенте в виде выписки из медицинской карты стационарного больного, форма которой утверждена приказом Министерства здравоохранения Российской Федерации, в течение суток направляется в медицинскую организацию, к которой пациент прикреплен для получения первичной медико-санитарной помощи, любым доступным способом, в том числе посредством единой государственной информационной системы в сфере здравоохранения (государственной информационной системы в сфере здравоохранения субъекта Российской Федерации), для организации ему диспансерного наблюдения и медицинской реабилитации при необходимости.</w:t>
      </w:r>
    </w:p>
    <w:p w:rsidR="00AF6096" w:rsidRPr="00171B77" w:rsidRDefault="00AF6096" w:rsidP="00AF6096">
      <w:pPr>
        <w:pStyle w:val="ConsPlusNormal"/>
        <w:ind w:firstLine="539"/>
        <w:jc w:val="both"/>
      </w:pPr>
      <w:r w:rsidRPr="00171B77">
        <w:t>Медицинская организация, к которой пациент прикреплен для получения первичной медико-санитарной помощи, после получения указанной информации в течение 5 рабочих дней организует ему соответствующее диспансерное наблюдение в порядке, установленном Министерством здравоохранения Российской Федерации</w:t>
      </w:r>
      <w:r w:rsidR="00845CBF" w:rsidRPr="00171B77">
        <w:t>.</w:t>
      </w:r>
    </w:p>
    <w:p w:rsidR="00275F8D" w:rsidRPr="00171B77" w:rsidRDefault="00275F8D" w:rsidP="00AF6096">
      <w:pPr>
        <w:pStyle w:val="ConsPlusNormal"/>
        <w:ind w:firstLine="539"/>
        <w:jc w:val="both"/>
      </w:pPr>
      <w:r w:rsidRPr="00171B77">
        <w:t xml:space="preserve">Условия и сроки диспансеризации и профилактических медицинских осмотров определенных групп взрослого населения (в возрасте 18 лет и старше), в том числе работающих и неработающих граждан, обучающихся в образовательных организациях </w:t>
      </w:r>
      <w:r w:rsidR="003810B3" w:rsidRPr="00171B77">
        <w:br/>
      </w:r>
      <w:r w:rsidRPr="00171B77">
        <w:t>по очной форме обучения, профилактических медицинских осмотров несовершеннолетних устанавливаются в соответствии с порядками, утверждаемыми Минздравом России.</w:t>
      </w:r>
    </w:p>
    <w:p w:rsidR="00275F8D" w:rsidRPr="00171B77" w:rsidRDefault="00275F8D" w:rsidP="00026215">
      <w:pPr>
        <w:pStyle w:val="ConsPlusNormal"/>
        <w:ind w:firstLine="540"/>
        <w:jc w:val="both"/>
      </w:pPr>
      <w:r w:rsidRPr="00171B77">
        <w:t xml:space="preserve">Государственные учреждения здравоохранения Санкт-Петербурга, оказывающие медицинскую помощь больным с онкологическими заболеваниями, взаимодействуют </w:t>
      </w:r>
      <w:r w:rsidR="003810B3" w:rsidRPr="00171B77">
        <w:br/>
      </w:r>
      <w:r w:rsidRPr="00171B77">
        <w:t xml:space="preserve">с референс-центрами в целях обеспечения путем информационного взаимодействия, </w:t>
      </w:r>
      <w:r w:rsidR="003810B3" w:rsidRPr="00171B77">
        <w:br/>
      </w:r>
      <w:r w:rsidRPr="00171B77">
        <w:t>в том числе проведения консультаций с применением телемедицинских технологий, оценки, интерпретации и описания результатов иммуногистохимических, патоморфологических, молекулярно-генетических и лучевых исследований злокачественных новообразований, а также повторного проведения диагностического исследования биологического материала.</w:t>
      </w:r>
    </w:p>
    <w:p w:rsidR="00A35B17" w:rsidRPr="00171B77" w:rsidRDefault="00A35B17" w:rsidP="00A35B17">
      <w:pPr>
        <w:pStyle w:val="ConsPlusNormal"/>
        <w:ind w:firstLine="540"/>
        <w:jc w:val="both"/>
      </w:pPr>
      <w:r w:rsidRPr="00171B77">
        <w:t xml:space="preserve">Референс-центр проводит консультации на основании запроса, полученного </w:t>
      </w:r>
      <w:r w:rsidR="003810B3" w:rsidRPr="00171B77">
        <w:br/>
      </w:r>
      <w:r w:rsidRPr="00171B77">
        <w:t>из государственного учреждения здравоохранения Санкт-Петербурга, оказывающего медицинскую помощь больным с онкологическими заболеваниями.</w:t>
      </w:r>
    </w:p>
    <w:p w:rsidR="00A35B17" w:rsidRPr="00171B77" w:rsidRDefault="00A35B17" w:rsidP="00A35B17">
      <w:pPr>
        <w:pStyle w:val="ConsPlusNormal"/>
        <w:ind w:firstLine="540"/>
        <w:jc w:val="both"/>
      </w:pPr>
      <w:r w:rsidRPr="00171B77">
        <w:t xml:space="preserve">Обмен информацией с референс-центрами осуществляется через электронные сервисы единой государственной информационной системы в сфере здравоохранения, федеральных государственных информационных систем в сфере здравоохранения </w:t>
      </w:r>
      <w:r w:rsidR="003810B3" w:rsidRPr="00171B77">
        <w:br/>
      </w:r>
      <w:r w:rsidRPr="00171B77">
        <w:t xml:space="preserve">или других информационных систем в сфере здравоохранения, обладающих </w:t>
      </w:r>
      <w:r w:rsidRPr="00171B77">
        <w:lastRenderedPageBreak/>
        <w:t>соответствующим специализированным функционалом, при условии соблюдения требований законодательства Российской Федерации о персональных данных.</w:t>
      </w:r>
    </w:p>
    <w:p w:rsidR="00A35B17" w:rsidRPr="00171B77" w:rsidRDefault="00A35B17" w:rsidP="00A35B17">
      <w:pPr>
        <w:autoSpaceDE w:val="0"/>
        <w:autoSpaceDN w:val="0"/>
        <w:adjustRightInd w:val="0"/>
        <w:ind w:firstLine="540"/>
        <w:rPr>
          <w:szCs w:val="24"/>
        </w:rPr>
      </w:pPr>
      <w:r w:rsidRPr="00171B77">
        <w:rPr>
          <w:szCs w:val="24"/>
        </w:rPr>
        <w:t>При выявлении инфекционных и паразитарных болезней, подлежащих исследованиям и оценке референс-центрами, в том числе связанных с возникновением и распространением новых инфекций, заносом и распространением редких и</w:t>
      </w:r>
      <w:r w:rsidR="001E7833" w:rsidRPr="00171B77">
        <w:rPr>
          <w:szCs w:val="24"/>
        </w:rPr>
        <w:t xml:space="preserve"> </w:t>
      </w:r>
      <w:r w:rsidRPr="00171B77">
        <w:rPr>
          <w:szCs w:val="24"/>
        </w:rPr>
        <w:t xml:space="preserve">(или) ранее не встречавшихся </w:t>
      </w:r>
      <w:r w:rsidR="003810B3" w:rsidRPr="00171B77">
        <w:rPr>
          <w:szCs w:val="24"/>
        </w:rPr>
        <w:br/>
      </w:r>
      <w:r w:rsidRPr="00171B77">
        <w:rPr>
          <w:szCs w:val="24"/>
        </w:rPr>
        <w:t>на территории Российской Федерации инфекционных и паразитарных болезней; невозможности верифицировать возбудителей инфекционных и паразитарных болезней; выявлени</w:t>
      </w:r>
      <w:r w:rsidR="001E7833" w:rsidRPr="00171B77">
        <w:rPr>
          <w:szCs w:val="24"/>
        </w:rPr>
        <w:t>и</w:t>
      </w:r>
      <w:r w:rsidRPr="00171B77">
        <w:rPr>
          <w:szCs w:val="24"/>
        </w:rPr>
        <w:t xml:space="preserve"> резистентности возбудителей инфекционных и паразитарных болезней; выделени</w:t>
      </w:r>
      <w:r w:rsidR="001E7833" w:rsidRPr="00171B77">
        <w:rPr>
          <w:szCs w:val="24"/>
        </w:rPr>
        <w:t>и</w:t>
      </w:r>
      <w:r w:rsidRPr="00171B77">
        <w:rPr>
          <w:szCs w:val="24"/>
        </w:rPr>
        <w:t xml:space="preserve"> микроорганизмов </w:t>
      </w:r>
      <w:r w:rsidR="001E7833" w:rsidRPr="00171B77">
        <w:rPr>
          <w:szCs w:val="24"/>
        </w:rPr>
        <w:t>–</w:t>
      </w:r>
      <w:r w:rsidRPr="00171B77">
        <w:rPr>
          <w:szCs w:val="24"/>
        </w:rPr>
        <w:t xml:space="preserve"> представителей нормальной микробиоты человека государственные учреждения здравоохранения Санкт-Петербурга направляют </w:t>
      </w:r>
      <w:r w:rsidR="001E7833" w:rsidRPr="00171B77">
        <w:rPr>
          <w:szCs w:val="24"/>
        </w:rPr>
        <w:t xml:space="preserve">соответствующий </w:t>
      </w:r>
      <w:r w:rsidRPr="00171B77">
        <w:rPr>
          <w:szCs w:val="24"/>
        </w:rPr>
        <w:t>биологический материал в референс-центры Минздрава России, созданные в  целях предупреждения распространения биологических угроз (опасностей).</w:t>
      </w:r>
    </w:p>
    <w:p w:rsidR="000812B3" w:rsidRPr="00171B77" w:rsidRDefault="000812B3" w:rsidP="00A35B17">
      <w:pPr>
        <w:autoSpaceDE w:val="0"/>
        <w:autoSpaceDN w:val="0"/>
        <w:adjustRightInd w:val="0"/>
        <w:ind w:firstLine="540"/>
        <w:rPr>
          <w:szCs w:val="24"/>
        </w:rPr>
      </w:pPr>
    </w:p>
    <w:p w:rsidR="00617B54" w:rsidRPr="00171B77" w:rsidRDefault="00617B54" w:rsidP="00026215">
      <w:pPr>
        <w:pStyle w:val="ConsPlusNormal"/>
        <w:ind w:firstLine="540"/>
        <w:jc w:val="both"/>
      </w:pPr>
    </w:p>
    <w:p w:rsidR="00275F8D" w:rsidRPr="00171B77" w:rsidRDefault="00275F8D" w:rsidP="00026215">
      <w:pPr>
        <w:pStyle w:val="ConsPlusTitle"/>
        <w:jc w:val="center"/>
        <w:outlineLvl w:val="1"/>
      </w:pPr>
      <w:r w:rsidRPr="00171B77">
        <w:t>6. Перечень мероприятий по профилактике заболеваний</w:t>
      </w:r>
    </w:p>
    <w:p w:rsidR="00275F8D" w:rsidRPr="00171B77" w:rsidRDefault="00275F8D" w:rsidP="00026215">
      <w:pPr>
        <w:pStyle w:val="ConsPlusTitle"/>
        <w:jc w:val="center"/>
      </w:pPr>
      <w:r w:rsidRPr="00171B77">
        <w:t>и формированию здорового образа жизни, включая меры</w:t>
      </w:r>
    </w:p>
    <w:p w:rsidR="00275F8D" w:rsidRPr="00171B77" w:rsidRDefault="00275F8D" w:rsidP="00026215">
      <w:pPr>
        <w:pStyle w:val="ConsPlusTitle"/>
        <w:jc w:val="center"/>
      </w:pPr>
      <w:r w:rsidRPr="00171B77">
        <w:t>по профилактике распространения ВИЧ-инфекции и гепатита C</w:t>
      </w:r>
    </w:p>
    <w:p w:rsidR="00275F8D" w:rsidRPr="00171B77" w:rsidRDefault="00275F8D" w:rsidP="00026215">
      <w:pPr>
        <w:pStyle w:val="ConsPlusNormal"/>
        <w:ind w:firstLine="540"/>
        <w:jc w:val="both"/>
      </w:pPr>
    </w:p>
    <w:p w:rsidR="00275F8D" w:rsidRPr="00171B77" w:rsidRDefault="00275F8D" w:rsidP="00026215">
      <w:pPr>
        <w:pStyle w:val="ConsPlusNormal"/>
        <w:ind w:firstLine="540"/>
        <w:jc w:val="both"/>
      </w:pPr>
      <w:r w:rsidRPr="00171B77">
        <w:t xml:space="preserve">В рамках Территориальной программы осуществляются следующие мероприятия </w:t>
      </w:r>
      <w:r w:rsidR="003810B3" w:rsidRPr="00171B77">
        <w:br/>
      </w:r>
      <w:r w:rsidRPr="00171B77">
        <w:t>по профилактике заболеваний и формированию здорового образа жизни:</w:t>
      </w:r>
    </w:p>
    <w:p w:rsidR="00275F8D" w:rsidRPr="00171B77" w:rsidRDefault="00275F8D" w:rsidP="00026215">
      <w:pPr>
        <w:pStyle w:val="ConsPlusNormal"/>
        <w:ind w:firstLine="540"/>
        <w:jc w:val="both"/>
      </w:pPr>
      <w:r w:rsidRPr="00171B77">
        <w:t>профилактические медицинские осмотры и диспансеризация определенных групп взрослого населения (в возрасте 18 лет и старше) в соответствии с порядками, утверждаемыми Минздравом России, в том числе работающих и неработающих граждан, обучающихся в образовательных организациях по очной форме обучения;</w:t>
      </w:r>
    </w:p>
    <w:p w:rsidR="00275F8D" w:rsidRPr="00171B77" w:rsidRDefault="00275F8D" w:rsidP="00026215">
      <w:pPr>
        <w:pStyle w:val="ConsPlusNormal"/>
        <w:ind w:firstLine="540"/>
        <w:jc w:val="both"/>
      </w:pPr>
      <w:r w:rsidRPr="00171B77">
        <w:t>углубленная диспансеризация граждан, переболевших коронавирусной инфекцией;</w:t>
      </w:r>
    </w:p>
    <w:p w:rsidR="00275F8D" w:rsidRPr="00171B77" w:rsidRDefault="00275F8D" w:rsidP="00026215">
      <w:pPr>
        <w:pStyle w:val="ConsPlusNormal"/>
        <w:ind w:firstLine="540"/>
        <w:jc w:val="both"/>
      </w:pPr>
      <w:r w:rsidRPr="00171B77">
        <w:t>медицинские осмотры несовершеннолетних, в том числе профилактические медицинские осмотры в связи с занятиями физической культурой и спортом, в соответствии с порядками, утверждаемыми Минздравом России;</w:t>
      </w:r>
    </w:p>
    <w:p w:rsidR="00275F8D" w:rsidRPr="00171B77" w:rsidRDefault="00275F8D" w:rsidP="00026215">
      <w:pPr>
        <w:pStyle w:val="ConsPlusNormal"/>
        <w:ind w:firstLine="540"/>
        <w:jc w:val="both"/>
      </w:pPr>
      <w:r w:rsidRPr="00171B77">
        <w:t xml:space="preserve">диспансеризация пребывающих в стационарных учреждениях детей-сирот и детей, находящихся в трудной жизненной ситуации, а также детей-сирот и детей, оставшихся </w:t>
      </w:r>
      <w:r w:rsidR="003810B3" w:rsidRPr="00171B77">
        <w:br/>
      </w:r>
      <w:r w:rsidRPr="00171B77">
        <w:t>без попечения родителей, в том числе усыновленных (удочеренных), принятых под опеку (попечительство), в приемную или патронатную семью;</w:t>
      </w:r>
    </w:p>
    <w:p w:rsidR="00275F8D" w:rsidRPr="00171B77" w:rsidRDefault="00275F8D" w:rsidP="00026215">
      <w:pPr>
        <w:pStyle w:val="ConsPlusNormal"/>
        <w:ind w:firstLine="540"/>
        <w:jc w:val="both"/>
      </w:pPr>
      <w:r w:rsidRPr="00171B77">
        <w:t xml:space="preserve">профилактика неинфекционных заболеваний, в том числе социально значимых (осуществляется врачами, оказывающими первичную медико-санитарную помощь, а также в центрах здоровья, отделениях (кабинетах) медицинской профилактики, школах пациентов по профилактике заболеваний (сахарного диабета, артериальной гипертензии, бронхиальной астмы, глаукомы и др.), кабинетах медицинской помощи при отказе </w:t>
      </w:r>
      <w:r w:rsidR="003810B3" w:rsidRPr="00171B77">
        <w:br/>
      </w:r>
      <w:r w:rsidRPr="00171B77">
        <w:t>от курения), путем раннего выявления заболеваний, информирования пациентов о факторах риска их развития, предупреждения и устранения отрицательного воздействия на здоровье факторов внутренней и внешней среды;</w:t>
      </w:r>
    </w:p>
    <w:p w:rsidR="00275F8D" w:rsidRPr="00171B77" w:rsidRDefault="00275F8D" w:rsidP="00026215">
      <w:pPr>
        <w:pStyle w:val="ConsPlusNormal"/>
        <w:ind w:firstLine="540"/>
        <w:jc w:val="both"/>
      </w:pPr>
      <w:r w:rsidRPr="00171B77">
        <w:t xml:space="preserve">диспансерное наблюдение лиц, страдающих отдельными хроническими неинфекционными и инфекционными заболеваниями или имеющих высокий риск </w:t>
      </w:r>
      <w:r w:rsidR="003810B3" w:rsidRPr="00171B77">
        <w:br/>
      </w:r>
      <w:r w:rsidRPr="00171B77">
        <w:t>их развития, а также лиц, находящихся в восстановительном периоде после перенесенных острых заболеваний, в соответствии с порядком, утверждаемым Минздравом России;</w:t>
      </w:r>
    </w:p>
    <w:p w:rsidR="00275F8D" w:rsidRPr="00171B77" w:rsidRDefault="00275F8D" w:rsidP="00026215">
      <w:pPr>
        <w:pStyle w:val="ConsPlusNormal"/>
        <w:ind w:firstLine="540"/>
        <w:jc w:val="both"/>
      </w:pPr>
      <w:r w:rsidRPr="00171B77">
        <w:t>вакцинация населения в целях предотвращения инфекционных болезней в рамках программы иммунопрофилактики в соответствии с национальным календарем профилактических прививок и календарем профилактических прививок по эпидемическим показаниям;</w:t>
      </w:r>
    </w:p>
    <w:p w:rsidR="00275F8D" w:rsidRPr="00171B77" w:rsidRDefault="00275F8D" w:rsidP="00026215">
      <w:pPr>
        <w:pStyle w:val="ConsPlusNormal"/>
        <w:ind w:firstLine="540"/>
        <w:jc w:val="both"/>
      </w:pPr>
      <w:r w:rsidRPr="00171B77">
        <w:t xml:space="preserve">профилактика, диспансерное наблюдение, предварительные, периодические </w:t>
      </w:r>
      <w:r w:rsidR="003810B3" w:rsidRPr="00171B77">
        <w:br/>
      </w:r>
      <w:r w:rsidRPr="00171B77">
        <w:t xml:space="preserve">(в том числе углубленные), профилактические медицинские осмотры </w:t>
      </w:r>
      <w:r w:rsidR="001E7833" w:rsidRPr="00171B77">
        <w:br/>
      </w:r>
      <w:r w:rsidRPr="00171B77">
        <w:t xml:space="preserve">и врачебно-педагогические наблюдения за лицами, занимающимися физической культурой и спортом, медицинская реабилитация спортсменов при травмах, заболеваниях, после </w:t>
      </w:r>
      <w:r w:rsidRPr="00171B77">
        <w:lastRenderedPageBreak/>
        <w:t xml:space="preserve">интенсивных физических нагрузок врачебно-физкультурными диспансерами </w:t>
      </w:r>
      <w:r w:rsidR="00DA47F2" w:rsidRPr="00171B77">
        <w:br/>
      </w:r>
      <w:r w:rsidRPr="00171B77">
        <w:t>и отделениями;</w:t>
      </w:r>
    </w:p>
    <w:p w:rsidR="00275F8D" w:rsidRPr="00171B77" w:rsidRDefault="00275F8D" w:rsidP="00026215">
      <w:pPr>
        <w:pStyle w:val="ConsPlusNormal"/>
        <w:ind w:firstLine="540"/>
        <w:jc w:val="both"/>
      </w:pPr>
      <w:r w:rsidRPr="00171B77">
        <w:t>профилактические флюорографические обследования в целях раннего выявления заболевания туберкулезом;</w:t>
      </w:r>
    </w:p>
    <w:p w:rsidR="00275F8D" w:rsidRPr="00171B77" w:rsidRDefault="00275F8D" w:rsidP="00026215">
      <w:pPr>
        <w:pStyle w:val="ConsPlusNormal"/>
        <w:ind w:firstLine="540"/>
        <w:jc w:val="both"/>
      </w:pPr>
      <w:r w:rsidRPr="00171B77">
        <w:t xml:space="preserve">диспансерное наблюдение женщин в период беременности и осуществление </w:t>
      </w:r>
      <w:r w:rsidR="003810B3" w:rsidRPr="00171B77">
        <w:br/>
      </w:r>
      <w:r w:rsidRPr="00171B77">
        <w:t>мер по предупреждению абортов;</w:t>
      </w:r>
    </w:p>
    <w:p w:rsidR="00275F8D" w:rsidRPr="00171B77" w:rsidRDefault="00275F8D" w:rsidP="00026215">
      <w:pPr>
        <w:pStyle w:val="ConsPlusNormal"/>
        <w:ind w:firstLine="540"/>
        <w:jc w:val="both"/>
      </w:pPr>
      <w:r w:rsidRPr="00171B77">
        <w:t>дородовый и послеродовый патронаж, осуществляемый медицинскими работниками медицинских организаций;</w:t>
      </w:r>
    </w:p>
    <w:p w:rsidR="00275F8D" w:rsidRPr="00171B77" w:rsidRDefault="00275F8D" w:rsidP="00026215">
      <w:pPr>
        <w:pStyle w:val="ConsPlusNormal"/>
        <w:ind w:firstLine="540"/>
        <w:jc w:val="both"/>
      </w:pPr>
      <w:r w:rsidRPr="00171B77">
        <w:t>медицинское консультирование несовершеннолетних при определении профессиональной пригодности;</w:t>
      </w:r>
    </w:p>
    <w:p w:rsidR="00275F8D" w:rsidRPr="00171B77" w:rsidRDefault="00275F8D" w:rsidP="00026215">
      <w:pPr>
        <w:pStyle w:val="ConsPlusNormal"/>
        <w:ind w:firstLine="540"/>
        <w:jc w:val="both"/>
      </w:pPr>
      <w:r w:rsidRPr="00171B77">
        <w:t xml:space="preserve">проведение мероприятий по раннему выявлению, профилактике ВИЧ-инфекции </w:t>
      </w:r>
      <w:r w:rsidR="003810B3" w:rsidRPr="00171B77">
        <w:br/>
      </w:r>
      <w:r w:rsidRPr="00171B77">
        <w:t>и гепатита C;</w:t>
      </w:r>
    </w:p>
    <w:p w:rsidR="00275F8D" w:rsidRPr="00171B77" w:rsidRDefault="00275F8D" w:rsidP="00026215">
      <w:pPr>
        <w:pStyle w:val="ConsPlusNormal"/>
        <w:ind w:firstLine="540"/>
        <w:jc w:val="both"/>
      </w:pPr>
      <w:r w:rsidRPr="00171B77">
        <w:t xml:space="preserve">организация скрининговых мероприятий по выявлению ВИЧ-инфекции и гепатита </w:t>
      </w:r>
      <w:r w:rsidR="003810B3" w:rsidRPr="00171B77">
        <w:br/>
      </w:r>
      <w:r w:rsidRPr="00171B77">
        <w:t>C в группах населения повышенного риска инфицирования, а также выявление хронического вирусного гепатита среди контингентов, подлежащих обязательному обследованию;</w:t>
      </w:r>
    </w:p>
    <w:p w:rsidR="00275F8D" w:rsidRPr="00171B77" w:rsidRDefault="00275F8D" w:rsidP="00026215">
      <w:pPr>
        <w:pStyle w:val="ConsPlusNormal"/>
        <w:ind w:firstLine="540"/>
        <w:jc w:val="both"/>
      </w:pPr>
      <w:r w:rsidRPr="00171B77">
        <w:t xml:space="preserve">проведение постконтактной химиопрофилактики лицам, подвергшимся риску заражения ВИЧ-инфекцией, среди групп населения повышенного риска заражения </w:t>
      </w:r>
      <w:r w:rsidR="003810B3" w:rsidRPr="00171B77">
        <w:br/>
      </w:r>
      <w:r w:rsidRPr="00171B77">
        <w:t>ВИЧ-инфекцией;</w:t>
      </w:r>
    </w:p>
    <w:p w:rsidR="00275F8D" w:rsidRPr="00171B77" w:rsidRDefault="00275F8D" w:rsidP="00026215">
      <w:pPr>
        <w:pStyle w:val="ConsPlusNormal"/>
        <w:ind w:firstLine="540"/>
        <w:jc w:val="both"/>
      </w:pPr>
      <w:r w:rsidRPr="00171B77">
        <w:t>проведение экспресс-тестирования на ВИЧ-инфекцию, вирусный гепатит C населения Санкт-Петербурга в мобильном пункте;</w:t>
      </w:r>
    </w:p>
    <w:p w:rsidR="00275F8D" w:rsidRPr="00171B77" w:rsidRDefault="00275F8D" w:rsidP="00026215">
      <w:pPr>
        <w:pStyle w:val="ConsPlusNormal"/>
        <w:ind w:firstLine="540"/>
        <w:jc w:val="both"/>
      </w:pPr>
      <w:r w:rsidRPr="00171B77">
        <w:t>организация диспансерного наблюдения пациентов с ВИЧ-инфекцией и хроническим гепатитом C, выявленных в ходе обследования в соответствии с клиническими рекомендациями, а также при ежегодном мониторинге среди контингента, подлежащего обязательному обследованию для выявления ВИЧ-инфекции и хронического гепатита C.</w:t>
      </w:r>
    </w:p>
    <w:p w:rsidR="00275F8D" w:rsidRPr="00171B77" w:rsidRDefault="00275F8D" w:rsidP="00026215">
      <w:pPr>
        <w:pStyle w:val="ConsPlusNormal"/>
        <w:ind w:firstLine="540"/>
        <w:jc w:val="both"/>
      </w:pPr>
    </w:p>
    <w:p w:rsidR="00275F8D" w:rsidRPr="00171B77" w:rsidRDefault="00EB430D" w:rsidP="00026215">
      <w:pPr>
        <w:pStyle w:val="ConsPlusTitle"/>
        <w:jc w:val="center"/>
        <w:outlineLvl w:val="1"/>
      </w:pPr>
      <w:r w:rsidRPr="00171B77">
        <w:t>7</w:t>
      </w:r>
      <w:r w:rsidR="00275F8D" w:rsidRPr="00171B77">
        <w:t>. Целевые значения критериев доступности и качества</w:t>
      </w:r>
    </w:p>
    <w:p w:rsidR="00275F8D" w:rsidRPr="00171B77" w:rsidRDefault="00275F8D" w:rsidP="00275F8D">
      <w:pPr>
        <w:pStyle w:val="ConsPlusTitle"/>
        <w:jc w:val="center"/>
      </w:pPr>
      <w:r w:rsidRPr="00171B77">
        <w:t>медицинской помощи</w:t>
      </w:r>
    </w:p>
    <w:p w:rsidR="00781C61" w:rsidRPr="00171B77" w:rsidRDefault="00781C61" w:rsidP="00275F8D">
      <w:pPr>
        <w:pStyle w:val="ConsPlusTitle"/>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612"/>
        <w:gridCol w:w="907"/>
        <w:gridCol w:w="907"/>
        <w:gridCol w:w="907"/>
      </w:tblGrid>
      <w:tr w:rsidR="003D6A4D" w:rsidRPr="00171B77" w:rsidTr="00B13110">
        <w:tc>
          <w:tcPr>
            <w:tcW w:w="737" w:type="dxa"/>
          </w:tcPr>
          <w:p w:rsidR="003D6A4D" w:rsidRPr="00171B77" w:rsidRDefault="001E7833" w:rsidP="00B13110">
            <w:pPr>
              <w:pStyle w:val="ConsPlusNormal"/>
              <w:jc w:val="center"/>
            </w:pPr>
            <w:r w:rsidRPr="00171B77">
              <w:t>№</w:t>
            </w:r>
            <w:r w:rsidR="003D6A4D" w:rsidRPr="00171B77">
              <w:t xml:space="preserve"> </w:t>
            </w:r>
            <w:r w:rsidR="00A558A1" w:rsidRPr="00171B77">
              <w:br/>
            </w:r>
            <w:r w:rsidR="003D6A4D" w:rsidRPr="00171B77">
              <w:t>п/п</w:t>
            </w:r>
          </w:p>
        </w:tc>
        <w:tc>
          <w:tcPr>
            <w:tcW w:w="5612" w:type="dxa"/>
          </w:tcPr>
          <w:p w:rsidR="003D6A4D" w:rsidRPr="00171B77" w:rsidRDefault="003D6A4D" w:rsidP="00B13110">
            <w:pPr>
              <w:pStyle w:val="ConsPlusNormal"/>
              <w:jc w:val="center"/>
            </w:pPr>
            <w:r w:rsidRPr="00171B77">
              <w:t>Критерии доступности и качества медицинской помощи</w:t>
            </w:r>
            <w:r w:rsidR="001E7833" w:rsidRPr="00171B77">
              <w:t>,</w:t>
            </w:r>
            <w:r w:rsidRPr="00171B77">
              <w:t xml:space="preserve"> единиц</w:t>
            </w:r>
            <w:r w:rsidR="001E7833" w:rsidRPr="00171B77">
              <w:t>а</w:t>
            </w:r>
            <w:r w:rsidRPr="00171B77">
              <w:t xml:space="preserve"> измерения</w:t>
            </w:r>
          </w:p>
        </w:tc>
        <w:tc>
          <w:tcPr>
            <w:tcW w:w="907" w:type="dxa"/>
          </w:tcPr>
          <w:p w:rsidR="003D6A4D" w:rsidRPr="00171B77" w:rsidRDefault="003D6A4D" w:rsidP="00B13110">
            <w:pPr>
              <w:pStyle w:val="ConsPlusNormal"/>
              <w:jc w:val="center"/>
            </w:pPr>
            <w:r w:rsidRPr="00171B77">
              <w:t>2025 год</w:t>
            </w:r>
          </w:p>
        </w:tc>
        <w:tc>
          <w:tcPr>
            <w:tcW w:w="907" w:type="dxa"/>
          </w:tcPr>
          <w:p w:rsidR="003D6A4D" w:rsidRPr="00171B77" w:rsidRDefault="003D6A4D" w:rsidP="00B13110">
            <w:pPr>
              <w:pStyle w:val="ConsPlusNormal"/>
              <w:jc w:val="center"/>
            </w:pPr>
            <w:r w:rsidRPr="00171B77">
              <w:t>2026 год</w:t>
            </w:r>
          </w:p>
        </w:tc>
        <w:tc>
          <w:tcPr>
            <w:tcW w:w="907" w:type="dxa"/>
          </w:tcPr>
          <w:p w:rsidR="003D6A4D" w:rsidRPr="00171B77" w:rsidRDefault="003D6A4D" w:rsidP="00B13110">
            <w:pPr>
              <w:pStyle w:val="ConsPlusNormal"/>
              <w:jc w:val="center"/>
            </w:pPr>
            <w:r w:rsidRPr="00171B77">
              <w:t>2027 год</w:t>
            </w:r>
          </w:p>
        </w:tc>
      </w:tr>
    </w:tbl>
    <w:p w:rsidR="003D6A4D" w:rsidRPr="00171B77" w:rsidRDefault="003D6A4D" w:rsidP="00275F8D">
      <w:pPr>
        <w:pStyle w:val="ConsPlusNormal"/>
        <w:ind w:firstLine="540"/>
        <w:jc w:val="both"/>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612"/>
        <w:gridCol w:w="907"/>
        <w:gridCol w:w="907"/>
        <w:gridCol w:w="907"/>
      </w:tblGrid>
      <w:tr w:rsidR="00953F03" w:rsidRPr="00171B77" w:rsidTr="003810B3">
        <w:trPr>
          <w:trHeight w:val="165"/>
          <w:tblHeader/>
        </w:trPr>
        <w:tc>
          <w:tcPr>
            <w:tcW w:w="737" w:type="dxa"/>
          </w:tcPr>
          <w:p w:rsidR="00275F8D" w:rsidRPr="00171B77" w:rsidRDefault="00275F8D" w:rsidP="00D82DE8">
            <w:pPr>
              <w:pStyle w:val="ConsPlusNormal"/>
              <w:jc w:val="center"/>
            </w:pPr>
            <w:r w:rsidRPr="00171B77">
              <w:t>1</w:t>
            </w:r>
          </w:p>
        </w:tc>
        <w:tc>
          <w:tcPr>
            <w:tcW w:w="5612" w:type="dxa"/>
          </w:tcPr>
          <w:p w:rsidR="00275F8D" w:rsidRPr="00171B77" w:rsidRDefault="00275F8D" w:rsidP="00D82DE8">
            <w:pPr>
              <w:pStyle w:val="ConsPlusNormal"/>
              <w:jc w:val="center"/>
            </w:pPr>
            <w:r w:rsidRPr="00171B77">
              <w:t>2</w:t>
            </w:r>
          </w:p>
        </w:tc>
        <w:tc>
          <w:tcPr>
            <w:tcW w:w="907" w:type="dxa"/>
          </w:tcPr>
          <w:p w:rsidR="00275F8D" w:rsidRPr="00171B77" w:rsidRDefault="00275F8D" w:rsidP="00D82DE8">
            <w:pPr>
              <w:pStyle w:val="ConsPlusNormal"/>
              <w:jc w:val="center"/>
            </w:pPr>
            <w:r w:rsidRPr="00171B77">
              <w:t>3</w:t>
            </w:r>
          </w:p>
        </w:tc>
        <w:tc>
          <w:tcPr>
            <w:tcW w:w="907" w:type="dxa"/>
          </w:tcPr>
          <w:p w:rsidR="00275F8D" w:rsidRPr="00171B77" w:rsidRDefault="00275F8D" w:rsidP="00D82DE8">
            <w:pPr>
              <w:pStyle w:val="ConsPlusNormal"/>
              <w:jc w:val="center"/>
            </w:pPr>
            <w:r w:rsidRPr="00171B77">
              <w:t>4</w:t>
            </w:r>
          </w:p>
        </w:tc>
        <w:tc>
          <w:tcPr>
            <w:tcW w:w="907" w:type="dxa"/>
          </w:tcPr>
          <w:p w:rsidR="00275F8D" w:rsidRPr="00171B77" w:rsidRDefault="00275F8D" w:rsidP="00D82DE8">
            <w:pPr>
              <w:pStyle w:val="ConsPlusNormal"/>
              <w:jc w:val="center"/>
            </w:pPr>
            <w:r w:rsidRPr="00171B77">
              <w:t>5</w:t>
            </w:r>
          </w:p>
        </w:tc>
      </w:tr>
      <w:tr w:rsidR="0017500D" w:rsidRPr="00171B77" w:rsidTr="0048530C">
        <w:tc>
          <w:tcPr>
            <w:tcW w:w="737" w:type="dxa"/>
          </w:tcPr>
          <w:p w:rsidR="0017500D" w:rsidRPr="00171B77" w:rsidRDefault="0017500D" w:rsidP="0017500D">
            <w:pPr>
              <w:pStyle w:val="ConsPlusNormal"/>
              <w:numPr>
                <w:ilvl w:val="0"/>
                <w:numId w:val="1"/>
              </w:numPr>
              <w:jc w:val="center"/>
              <w:rPr>
                <w:szCs w:val="24"/>
              </w:rPr>
            </w:pPr>
          </w:p>
        </w:tc>
        <w:tc>
          <w:tcPr>
            <w:tcW w:w="5612" w:type="dxa"/>
          </w:tcPr>
          <w:p w:rsidR="0017500D" w:rsidRPr="00171B77" w:rsidRDefault="0017500D" w:rsidP="003E53D8">
            <w:pPr>
              <w:pStyle w:val="ConsPlusNormal"/>
              <w:rPr>
                <w:szCs w:val="24"/>
              </w:rPr>
            </w:pPr>
            <w:r w:rsidRPr="00171B77">
              <w:rPr>
                <w:szCs w:val="24"/>
              </w:rPr>
              <w:t>Критерии доступности медицинской помощи</w:t>
            </w:r>
          </w:p>
        </w:tc>
        <w:tc>
          <w:tcPr>
            <w:tcW w:w="907" w:type="dxa"/>
          </w:tcPr>
          <w:p w:rsidR="0017500D" w:rsidRPr="00171B77" w:rsidRDefault="0017500D" w:rsidP="0048530C">
            <w:pPr>
              <w:pStyle w:val="ConsPlusNormal"/>
              <w:jc w:val="center"/>
              <w:rPr>
                <w:szCs w:val="24"/>
              </w:rPr>
            </w:pPr>
          </w:p>
        </w:tc>
        <w:tc>
          <w:tcPr>
            <w:tcW w:w="907" w:type="dxa"/>
          </w:tcPr>
          <w:p w:rsidR="0017500D" w:rsidRPr="00171B77" w:rsidRDefault="0017500D" w:rsidP="0048530C">
            <w:pPr>
              <w:pStyle w:val="ConsPlusNormal"/>
              <w:jc w:val="center"/>
              <w:rPr>
                <w:szCs w:val="24"/>
              </w:rPr>
            </w:pPr>
          </w:p>
        </w:tc>
        <w:tc>
          <w:tcPr>
            <w:tcW w:w="907" w:type="dxa"/>
          </w:tcPr>
          <w:p w:rsidR="0017500D" w:rsidRPr="00171B77" w:rsidRDefault="0017500D" w:rsidP="0048530C">
            <w:pPr>
              <w:pStyle w:val="ConsPlusNormal"/>
              <w:jc w:val="center"/>
              <w:rPr>
                <w:szCs w:val="24"/>
              </w:rPr>
            </w:pP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1.1</w:t>
            </w:r>
          </w:p>
        </w:tc>
        <w:tc>
          <w:tcPr>
            <w:tcW w:w="5612" w:type="dxa"/>
          </w:tcPr>
          <w:p w:rsidR="0048530C" w:rsidRPr="00171B77" w:rsidRDefault="0048530C" w:rsidP="003E53D8">
            <w:pPr>
              <w:pStyle w:val="ConsPlusNormal"/>
              <w:rPr>
                <w:szCs w:val="24"/>
              </w:rPr>
            </w:pPr>
            <w:r w:rsidRPr="00171B77">
              <w:rPr>
                <w:szCs w:val="24"/>
              </w:rPr>
              <w:t>Удовлетворенность населения доступностью медицинской помощи</w:t>
            </w:r>
            <w:r w:rsidR="003E53D8" w:rsidRPr="00171B77">
              <w:rPr>
                <w:szCs w:val="24"/>
              </w:rPr>
              <w:t xml:space="preserve"> (</w:t>
            </w:r>
            <w:r w:rsidRPr="00171B77">
              <w:rPr>
                <w:szCs w:val="24"/>
              </w:rPr>
              <w:t>процент от числа опрошенных</w:t>
            </w:r>
          </w:p>
        </w:tc>
        <w:tc>
          <w:tcPr>
            <w:tcW w:w="907" w:type="dxa"/>
          </w:tcPr>
          <w:p w:rsidR="0048530C" w:rsidRPr="00171B77" w:rsidRDefault="000C5792" w:rsidP="0048530C">
            <w:pPr>
              <w:pStyle w:val="ConsPlusNormal"/>
              <w:jc w:val="center"/>
              <w:rPr>
                <w:szCs w:val="24"/>
              </w:rPr>
            </w:pPr>
            <w:r w:rsidRPr="00171B77">
              <w:rPr>
                <w:szCs w:val="24"/>
              </w:rPr>
              <w:t>62,6</w:t>
            </w:r>
          </w:p>
        </w:tc>
        <w:tc>
          <w:tcPr>
            <w:tcW w:w="907" w:type="dxa"/>
          </w:tcPr>
          <w:p w:rsidR="0048530C" w:rsidRPr="00171B77" w:rsidRDefault="000C5792" w:rsidP="0048530C">
            <w:pPr>
              <w:pStyle w:val="ConsPlusNormal"/>
              <w:jc w:val="center"/>
              <w:rPr>
                <w:szCs w:val="24"/>
              </w:rPr>
            </w:pPr>
            <w:r w:rsidRPr="00171B77">
              <w:rPr>
                <w:szCs w:val="24"/>
              </w:rPr>
              <w:t>63,3</w:t>
            </w:r>
          </w:p>
        </w:tc>
        <w:tc>
          <w:tcPr>
            <w:tcW w:w="907" w:type="dxa"/>
          </w:tcPr>
          <w:p w:rsidR="0048530C" w:rsidRPr="00171B77" w:rsidRDefault="0048530C" w:rsidP="0048530C">
            <w:pPr>
              <w:pStyle w:val="ConsPlusNormal"/>
              <w:jc w:val="center"/>
              <w:rPr>
                <w:szCs w:val="24"/>
              </w:rPr>
            </w:pPr>
            <w:r w:rsidRPr="00171B77">
              <w:rPr>
                <w:szCs w:val="24"/>
              </w:rPr>
              <w:t>63,3</w:t>
            </w:r>
          </w:p>
        </w:tc>
      </w:tr>
      <w:tr w:rsidR="00953F03" w:rsidRPr="00171B77" w:rsidTr="00B13110">
        <w:tc>
          <w:tcPr>
            <w:tcW w:w="737" w:type="dxa"/>
          </w:tcPr>
          <w:p w:rsidR="00D80E58" w:rsidRPr="00171B77" w:rsidRDefault="00D80E58" w:rsidP="00D80E58">
            <w:pPr>
              <w:pStyle w:val="ConsPlusNormal"/>
              <w:jc w:val="center"/>
              <w:rPr>
                <w:szCs w:val="24"/>
              </w:rPr>
            </w:pPr>
            <w:r w:rsidRPr="00171B77">
              <w:rPr>
                <w:szCs w:val="24"/>
              </w:rPr>
              <w:t>1.2</w:t>
            </w:r>
          </w:p>
        </w:tc>
        <w:tc>
          <w:tcPr>
            <w:tcW w:w="5612" w:type="dxa"/>
          </w:tcPr>
          <w:p w:rsidR="00D80E58" w:rsidRPr="00171B77" w:rsidRDefault="00D80E58" w:rsidP="003E53D8">
            <w:pPr>
              <w:pStyle w:val="ConsPlusNormal"/>
              <w:rPr>
                <w:szCs w:val="24"/>
              </w:rPr>
            </w:pPr>
            <w:r w:rsidRPr="00171B77">
              <w:rPr>
                <w:szCs w:val="24"/>
              </w:rPr>
              <w:t xml:space="preserve">Доля расходов на оказание медицинской помощи </w:t>
            </w:r>
            <w:r w:rsidR="00A7107C" w:rsidRPr="00171B77">
              <w:rPr>
                <w:szCs w:val="24"/>
              </w:rPr>
              <w:br/>
            </w:r>
            <w:r w:rsidRPr="00171B77">
              <w:rPr>
                <w:szCs w:val="24"/>
              </w:rPr>
              <w:t>в условиях дневных стационаров в общих расходах на Территориальную программу</w:t>
            </w:r>
            <w:r w:rsidR="003E53D8" w:rsidRPr="00171B77">
              <w:rPr>
                <w:szCs w:val="24"/>
              </w:rPr>
              <w:t xml:space="preserve"> (</w:t>
            </w:r>
            <w:r w:rsidRPr="00171B77">
              <w:rPr>
                <w:szCs w:val="24"/>
              </w:rPr>
              <w:t>процент</w:t>
            </w:r>
            <w:r w:rsidR="003E53D8" w:rsidRPr="00171B77">
              <w:rPr>
                <w:szCs w:val="24"/>
              </w:rPr>
              <w:t>)</w:t>
            </w:r>
          </w:p>
        </w:tc>
        <w:tc>
          <w:tcPr>
            <w:tcW w:w="907" w:type="dxa"/>
            <w:vAlign w:val="center"/>
          </w:tcPr>
          <w:p w:rsidR="00D80E58" w:rsidRPr="00171B77" w:rsidRDefault="00D80E58" w:rsidP="00D80E58">
            <w:pPr>
              <w:jc w:val="center"/>
              <w:rPr>
                <w:bCs/>
                <w:sz w:val="22"/>
              </w:rPr>
            </w:pPr>
            <w:r w:rsidRPr="00171B77">
              <w:rPr>
                <w:bCs/>
              </w:rPr>
              <w:t>6,8</w:t>
            </w:r>
          </w:p>
        </w:tc>
        <w:tc>
          <w:tcPr>
            <w:tcW w:w="907" w:type="dxa"/>
            <w:vAlign w:val="center"/>
          </w:tcPr>
          <w:p w:rsidR="00D80E58" w:rsidRPr="00171B77" w:rsidRDefault="00D80E58" w:rsidP="00D80E58">
            <w:pPr>
              <w:jc w:val="center"/>
              <w:rPr>
                <w:bCs/>
              </w:rPr>
            </w:pPr>
            <w:r w:rsidRPr="00171B77">
              <w:rPr>
                <w:bCs/>
              </w:rPr>
              <w:t>7,0</w:t>
            </w:r>
          </w:p>
        </w:tc>
        <w:tc>
          <w:tcPr>
            <w:tcW w:w="907" w:type="dxa"/>
            <w:vAlign w:val="center"/>
          </w:tcPr>
          <w:p w:rsidR="00D80E58" w:rsidRPr="00171B77" w:rsidRDefault="00D80E58" w:rsidP="00D80E58">
            <w:pPr>
              <w:jc w:val="center"/>
              <w:rPr>
                <w:bCs/>
              </w:rPr>
            </w:pPr>
            <w:r w:rsidRPr="00171B77">
              <w:rPr>
                <w:bCs/>
              </w:rPr>
              <w:t>7,0</w:t>
            </w:r>
          </w:p>
        </w:tc>
      </w:tr>
      <w:tr w:rsidR="00953F03" w:rsidRPr="00171B77" w:rsidTr="00B13110">
        <w:tc>
          <w:tcPr>
            <w:tcW w:w="737" w:type="dxa"/>
          </w:tcPr>
          <w:p w:rsidR="00D80E58" w:rsidRPr="00171B77" w:rsidRDefault="00D80E58" w:rsidP="00D80E58">
            <w:pPr>
              <w:pStyle w:val="ConsPlusNormal"/>
              <w:jc w:val="center"/>
              <w:rPr>
                <w:szCs w:val="24"/>
              </w:rPr>
            </w:pPr>
            <w:r w:rsidRPr="00171B77">
              <w:rPr>
                <w:szCs w:val="24"/>
              </w:rPr>
              <w:t>1.3</w:t>
            </w:r>
          </w:p>
        </w:tc>
        <w:tc>
          <w:tcPr>
            <w:tcW w:w="5612" w:type="dxa"/>
          </w:tcPr>
          <w:p w:rsidR="00D80E58" w:rsidRPr="00171B77" w:rsidRDefault="00D80E58" w:rsidP="003E53D8">
            <w:pPr>
              <w:pStyle w:val="ConsPlusNormal"/>
              <w:rPr>
                <w:szCs w:val="24"/>
              </w:rPr>
            </w:pPr>
            <w:r w:rsidRPr="00171B77">
              <w:rPr>
                <w:szCs w:val="24"/>
              </w:rPr>
              <w:t xml:space="preserve">Доля расходов на оказание медицинской помощи </w:t>
            </w:r>
            <w:r w:rsidR="00A7107C" w:rsidRPr="00171B77">
              <w:rPr>
                <w:szCs w:val="24"/>
              </w:rPr>
              <w:br/>
            </w:r>
            <w:r w:rsidRPr="00171B77">
              <w:rPr>
                <w:szCs w:val="24"/>
              </w:rPr>
              <w:t xml:space="preserve">в амбулаторных условиях в неотложной форме </w:t>
            </w:r>
            <w:r w:rsidR="00A7107C" w:rsidRPr="00171B77">
              <w:rPr>
                <w:szCs w:val="24"/>
              </w:rPr>
              <w:br/>
            </w:r>
            <w:r w:rsidRPr="00171B77">
              <w:rPr>
                <w:szCs w:val="24"/>
              </w:rPr>
              <w:t>в общих расходах на Территориальную программу</w:t>
            </w:r>
            <w:r w:rsidR="003E53D8" w:rsidRPr="00171B77">
              <w:rPr>
                <w:szCs w:val="24"/>
              </w:rPr>
              <w:t xml:space="preserve"> </w:t>
            </w:r>
            <w:r w:rsidRPr="00171B77">
              <w:rPr>
                <w:szCs w:val="24"/>
              </w:rPr>
              <w:t xml:space="preserve"> </w:t>
            </w:r>
            <w:r w:rsidR="003E53D8" w:rsidRPr="00171B77">
              <w:rPr>
                <w:szCs w:val="24"/>
              </w:rPr>
              <w:t>(</w:t>
            </w:r>
            <w:r w:rsidRPr="00171B77">
              <w:rPr>
                <w:szCs w:val="24"/>
              </w:rPr>
              <w:t>процент</w:t>
            </w:r>
            <w:r w:rsidR="003E53D8" w:rsidRPr="00171B77">
              <w:rPr>
                <w:szCs w:val="24"/>
              </w:rPr>
              <w:t>)</w:t>
            </w:r>
          </w:p>
        </w:tc>
        <w:tc>
          <w:tcPr>
            <w:tcW w:w="907" w:type="dxa"/>
            <w:vAlign w:val="center"/>
          </w:tcPr>
          <w:p w:rsidR="00D80E58" w:rsidRPr="00171B77" w:rsidRDefault="00D80E58" w:rsidP="00D80E58">
            <w:pPr>
              <w:jc w:val="center"/>
              <w:rPr>
                <w:bCs/>
                <w:sz w:val="22"/>
              </w:rPr>
            </w:pPr>
            <w:r w:rsidRPr="00171B77">
              <w:rPr>
                <w:bCs/>
              </w:rPr>
              <w:t>6,8</w:t>
            </w:r>
          </w:p>
        </w:tc>
        <w:tc>
          <w:tcPr>
            <w:tcW w:w="907" w:type="dxa"/>
            <w:vAlign w:val="center"/>
          </w:tcPr>
          <w:p w:rsidR="00D80E58" w:rsidRPr="00171B77" w:rsidRDefault="00D80E58" w:rsidP="00D80E58">
            <w:pPr>
              <w:jc w:val="center"/>
              <w:rPr>
                <w:bCs/>
              </w:rPr>
            </w:pPr>
            <w:r w:rsidRPr="00171B77">
              <w:rPr>
                <w:bCs/>
              </w:rPr>
              <w:t>7,0</w:t>
            </w:r>
          </w:p>
        </w:tc>
        <w:tc>
          <w:tcPr>
            <w:tcW w:w="907" w:type="dxa"/>
            <w:vAlign w:val="center"/>
          </w:tcPr>
          <w:p w:rsidR="00D80E58" w:rsidRPr="00171B77" w:rsidRDefault="00D80E58" w:rsidP="00D80E58">
            <w:pPr>
              <w:jc w:val="center"/>
              <w:rPr>
                <w:bCs/>
              </w:rPr>
            </w:pPr>
            <w:r w:rsidRPr="00171B77">
              <w:rPr>
                <w:bCs/>
              </w:rPr>
              <w:t>7,0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1.4</w:t>
            </w:r>
          </w:p>
        </w:tc>
        <w:tc>
          <w:tcPr>
            <w:tcW w:w="5612" w:type="dxa"/>
          </w:tcPr>
          <w:p w:rsidR="0048530C" w:rsidRPr="00171B77" w:rsidRDefault="0048530C" w:rsidP="003E53D8">
            <w:pPr>
              <w:pStyle w:val="ConsPlusNormal"/>
              <w:rPr>
                <w:szCs w:val="24"/>
              </w:rPr>
            </w:pPr>
            <w:r w:rsidRPr="00171B77">
              <w:rPr>
                <w:szCs w:val="24"/>
              </w:rPr>
              <w:t xml:space="preserve">Доля пациентов, получивших специализированную медицинскую помощь в стационарных условиях </w:t>
            </w:r>
            <w:r w:rsidR="003D6A4D" w:rsidRPr="00171B77">
              <w:rPr>
                <w:szCs w:val="24"/>
              </w:rPr>
              <w:br/>
            </w:r>
            <w:r w:rsidRPr="00171B77">
              <w:rPr>
                <w:szCs w:val="24"/>
              </w:rPr>
              <w:t xml:space="preserve">в медицинских организациях, подведомственных </w:t>
            </w:r>
            <w:r w:rsidRPr="00171B77">
              <w:rPr>
                <w:szCs w:val="24"/>
              </w:rPr>
              <w:lastRenderedPageBreak/>
              <w:t xml:space="preserve">федеральным органам исполнительной власти, </w:t>
            </w:r>
            <w:r w:rsidR="003D6A4D" w:rsidRPr="00171B77">
              <w:rPr>
                <w:szCs w:val="24"/>
              </w:rPr>
              <w:br/>
            </w:r>
            <w:r w:rsidRPr="00171B77">
              <w:rPr>
                <w:szCs w:val="24"/>
              </w:rPr>
              <w:t xml:space="preserve">в общем числе пациентов, которым была оказана медицинская помощь в стационарных условиях </w:t>
            </w:r>
            <w:r w:rsidR="003D6A4D" w:rsidRPr="00171B77">
              <w:rPr>
                <w:szCs w:val="24"/>
              </w:rPr>
              <w:br/>
            </w:r>
            <w:r w:rsidRPr="00171B77">
              <w:rPr>
                <w:szCs w:val="24"/>
              </w:rPr>
              <w:t>в рамках Территориальной программы ОМС</w:t>
            </w:r>
            <w:r w:rsidR="003E53D8" w:rsidRPr="00171B77">
              <w:rPr>
                <w:szCs w:val="24"/>
              </w:rPr>
              <w:t xml:space="preserve"> </w:t>
            </w:r>
            <w:r w:rsidRPr="00171B77">
              <w:rPr>
                <w:szCs w:val="24"/>
              </w:rPr>
              <w:t xml:space="preserve"> </w:t>
            </w:r>
            <w:r w:rsidR="003E53D8" w:rsidRPr="00171B77">
              <w:rPr>
                <w:szCs w:val="24"/>
              </w:rPr>
              <w:t>(</w:t>
            </w:r>
            <w:r w:rsidRPr="00171B77">
              <w:rPr>
                <w:szCs w:val="24"/>
              </w:rPr>
              <w:t>процент</w:t>
            </w:r>
            <w:r w:rsidR="003E53D8" w:rsidRPr="00171B77">
              <w:rPr>
                <w:szCs w:val="24"/>
              </w:rPr>
              <w:t>)</w:t>
            </w:r>
          </w:p>
        </w:tc>
        <w:tc>
          <w:tcPr>
            <w:tcW w:w="907" w:type="dxa"/>
          </w:tcPr>
          <w:p w:rsidR="0048530C" w:rsidRPr="00171B77" w:rsidRDefault="00483CCC" w:rsidP="0048530C">
            <w:pPr>
              <w:pStyle w:val="ConsPlusNormal"/>
              <w:jc w:val="center"/>
              <w:rPr>
                <w:szCs w:val="24"/>
              </w:rPr>
            </w:pPr>
            <w:r w:rsidRPr="00171B77">
              <w:rPr>
                <w:szCs w:val="24"/>
              </w:rPr>
              <w:lastRenderedPageBreak/>
              <w:t>2,2</w:t>
            </w:r>
          </w:p>
        </w:tc>
        <w:tc>
          <w:tcPr>
            <w:tcW w:w="907" w:type="dxa"/>
          </w:tcPr>
          <w:p w:rsidR="0048530C" w:rsidRPr="00171B77" w:rsidRDefault="00483CCC" w:rsidP="0048530C">
            <w:pPr>
              <w:pStyle w:val="ConsPlusNormal"/>
              <w:jc w:val="center"/>
              <w:rPr>
                <w:szCs w:val="24"/>
              </w:rPr>
            </w:pPr>
            <w:r w:rsidRPr="00171B77">
              <w:rPr>
                <w:szCs w:val="24"/>
              </w:rPr>
              <w:t>2,2</w:t>
            </w:r>
          </w:p>
        </w:tc>
        <w:tc>
          <w:tcPr>
            <w:tcW w:w="907" w:type="dxa"/>
          </w:tcPr>
          <w:p w:rsidR="0048530C" w:rsidRPr="00171B77" w:rsidRDefault="00483CCC" w:rsidP="0048530C">
            <w:pPr>
              <w:pStyle w:val="ConsPlusNormal"/>
              <w:jc w:val="center"/>
              <w:rPr>
                <w:szCs w:val="24"/>
              </w:rPr>
            </w:pPr>
            <w:r w:rsidRPr="00171B77">
              <w:rPr>
                <w:szCs w:val="24"/>
              </w:rPr>
              <w:t>2,1</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lastRenderedPageBreak/>
              <w:t>1.5</w:t>
            </w:r>
          </w:p>
        </w:tc>
        <w:tc>
          <w:tcPr>
            <w:tcW w:w="5612" w:type="dxa"/>
          </w:tcPr>
          <w:p w:rsidR="0048530C" w:rsidRPr="00171B77" w:rsidRDefault="0048530C" w:rsidP="0048530C">
            <w:pPr>
              <w:pStyle w:val="ConsPlusNormal"/>
              <w:rPr>
                <w:szCs w:val="24"/>
              </w:rPr>
            </w:pPr>
            <w:r w:rsidRPr="00171B77">
              <w:rPr>
                <w:szCs w:val="24"/>
              </w:rPr>
              <w:t xml:space="preserve">Доля посещений выездной патронажной службой </w:t>
            </w:r>
            <w:r w:rsidR="003D6A4D" w:rsidRPr="00171B77">
              <w:rPr>
                <w:szCs w:val="24"/>
              </w:rPr>
              <w:br/>
            </w:r>
            <w:r w:rsidRPr="00171B77">
              <w:rPr>
                <w:szCs w:val="24"/>
              </w:rPr>
              <w:t>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r w:rsidR="003E53D8" w:rsidRPr="00171B77">
              <w:rPr>
                <w:szCs w:val="24"/>
              </w:rPr>
              <w:t xml:space="preserve"> (</w:t>
            </w:r>
            <w:r w:rsidRPr="00171B77">
              <w:rPr>
                <w:szCs w:val="24"/>
              </w:rPr>
              <w:t>процент</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73,0</w:t>
            </w:r>
          </w:p>
        </w:tc>
        <w:tc>
          <w:tcPr>
            <w:tcW w:w="907" w:type="dxa"/>
          </w:tcPr>
          <w:p w:rsidR="0048530C" w:rsidRPr="00171B77" w:rsidRDefault="0048530C" w:rsidP="0048530C">
            <w:pPr>
              <w:pStyle w:val="ConsPlusNormal"/>
              <w:jc w:val="center"/>
              <w:rPr>
                <w:szCs w:val="24"/>
              </w:rPr>
            </w:pPr>
            <w:r w:rsidRPr="00171B77">
              <w:rPr>
                <w:szCs w:val="24"/>
              </w:rPr>
              <w:t>73,0</w:t>
            </w:r>
          </w:p>
        </w:tc>
        <w:tc>
          <w:tcPr>
            <w:tcW w:w="907" w:type="dxa"/>
          </w:tcPr>
          <w:p w:rsidR="0048530C" w:rsidRPr="00171B77" w:rsidRDefault="0048530C" w:rsidP="0048530C">
            <w:pPr>
              <w:pStyle w:val="ConsPlusNormal"/>
              <w:jc w:val="center"/>
              <w:rPr>
                <w:szCs w:val="24"/>
              </w:rPr>
            </w:pPr>
            <w:r w:rsidRPr="00171B77">
              <w:rPr>
                <w:szCs w:val="24"/>
              </w:rPr>
              <w:t>73,0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1.6</w:t>
            </w:r>
          </w:p>
        </w:tc>
        <w:tc>
          <w:tcPr>
            <w:tcW w:w="5612" w:type="dxa"/>
          </w:tcPr>
          <w:p w:rsidR="0048530C" w:rsidRPr="00171B77" w:rsidRDefault="0048530C" w:rsidP="0048530C">
            <w:pPr>
              <w:pStyle w:val="ConsPlusNormal"/>
              <w:rPr>
                <w:szCs w:val="24"/>
              </w:rPr>
            </w:pPr>
            <w:r w:rsidRPr="00171B77">
              <w:rPr>
                <w:szCs w:val="24"/>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r w:rsidR="003E53D8" w:rsidRPr="00171B77">
              <w:rPr>
                <w:szCs w:val="24"/>
              </w:rPr>
              <w:t xml:space="preserve"> (</w:t>
            </w:r>
            <w:r w:rsidRPr="00171B77">
              <w:rPr>
                <w:szCs w:val="24"/>
              </w:rPr>
              <w:t>человек</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150</w:t>
            </w:r>
          </w:p>
        </w:tc>
        <w:tc>
          <w:tcPr>
            <w:tcW w:w="907" w:type="dxa"/>
          </w:tcPr>
          <w:p w:rsidR="0048530C" w:rsidRPr="00171B77" w:rsidRDefault="0048530C" w:rsidP="0048530C">
            <w:pPr>
              <w:pStyle w:val="ConsPlusNormal"/>
              <w:jc w:val="center"/>
              <w:rPr>
                <w:szCs w:val="24"/>
              </w:rPr>
            </w:pPr>
            <w:r w:rsidRPr="00171B77">
              <w:rPr>
                <w:szCs w:val="24"/>
              </w:rPr>
              <w:t>150</w:t>
            </w:r>
          </w:p>
        </w:tc>
        <w:tc>
          <w:tcPr>
            <w:tcW w:w="907" w:type="dxa"/>
          </w:tcPr>
          <w:p w:rsidR="0048530C" w:rsidRPr="00171B77" w:rsidRDefault="0048530C" w:rsidP="0048530C">
            <w:pPr>
              <w:pStyle w:val="ConsPlusNormal"/>
              <w:jc w:val="center"/>
              <w:rPr>
                <w:szCs w:val="24"/>
              </w:rPr>
            </w:pPr>
            <w:r w:rsidRPr="00171B77">
              <w:rPr>
                <w:szCs w:val="24"/>
              </w:rPr>
              <w:t>150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1.7</w:t>
            </w:r>
          </w:p>
        </w:tc>
        <w:tc>
          <w:tcPr>
            <w:tcW w:w="5612" w:type="dxa"/>
          </w:tcPr>
          <w:p w:rsidR="0048530C" w:rsidRPr="00171B77" w:rsidRDefault="0048530C" w:rsidP="0048530C">
            <w:pPr>
              <w:pStyle w:val="ConsPlusNormal"/>
              <w:rPr>
                <w:szCs w:val="24"/>
              </w:rPr>
            </w:pPr>
            <w:r w:rsidRPr="00171B77">
              <w:rPr>
                <w:szCs w:val="24"/>
              </w:rPr>
              <w:t xml:space="preserve">Число пациентов, зарегистрированных </w:t>
            </w:r>
            <w:r w:rsidR="001E7833" w:rsidRPr="00171B77">
              <w:rPr>
                <w:szCs w:val="24"/>
              </w:rPr>
              <w:br/>
            </w:r>
            <w:r w:rsidRPr="00171B77">
              <w:rPr>
                <w:szCs w:val="24"/>
              </w:rPr>
              <w:t xml:space="preserve">на территории Санкт-Петербурга по месту жительства, за оказание </w:t>
            </w:r>
            <w:r w:rsidR="001E7833" w:rsidRPr="00171B77">
              <w:rPr>
                <w:szCs w:val="24"/>
              </w:rPr>
              <w:t>паллиативной медицинской помощи,</w:t>
            </w:r>
            <w:r w:rsidRPr="00171B77">
              <w:rPr>
                <w:szCs w:val="24"/>
              </w:rPr>
              <w:t xml:space="preserve"> которым в медицинских организациях других субъектов Российской Федерации компенсированы затраты на основании межрегионального соглашения</w:t>
            </w:r>
            <w:r w:rsidR="003E53D8" w:rsidRPr="00171B77">
              <w:rPr>
                <w:szCs w:val="24"/>
              </w:rPr>
              <w:t xml:space="preserve"> (</w:t>
            </w:r>
            <w:r w:rsidRPr="00171B77">
              <w:rPr>
                <w:szCs w:val="24"/>
              </w:rPr>
              <w:t>человек</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0</w:t>
            </w:r>
          </w:p>
        </w:tc>
        <w:tc>
          <w:tcPr>
            <w:tcW w:w="907" w:type="dxa"/>
          </w:tcPr>
          <w:p w:rsidR="0048530C" w:rsidRPr="00171B77" w:rsidRDefault="0048530C" w:rsidP="0048530C">
            <w:pPr>
              <w:pStyle w:val="ConsPlusNormal"/>
              <w:jc w:val="center"/>
              <w:rPr>
                <w:szCs w:val="24"/>
              </w:rPr>
            </w:pPr>
            <w:r w:rsidRPr="00171B77">
              <w:rPr>
                <w:szCs w:val="24"/>
              </w:rPr>
              <w:t>0</w:t>
            </w:r>
          </w:p>
        </w:tc>
        <w:tc>
          <w:tcPr>
            <w:tcW w:w="907" w:type="dxa"/>
          </w:tcPr>
          <w:p w:rsidR="0048530C" w:rsidRPr="00171B77" w:rsidRDefault="0048530C" w:rsidP="0048530C">
            <w:pPr>
              <w:pStyle w:val="ConsPlusNormal"/>
              <w:jc w:val="center"/>
              <w:rPr>
                <w:szCs w:val="24"/>
              </w:rPr>
            </w:pPr>
            <w:r w:rsidRPr="00171B77">
              <w:rPr>
                <w:szCs w:val="24"/>
              </w:rPr>
              <w:t>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1.8</w:t>
            </w:r>
          </w:p>
        </w:tc>
        <w:tc>
          <w:tcPr>
            <w:tcW w:w="5612" w:type="dxa"/>
          </w:tcPr>
          <w:p w:rsidR="0048530C" w:rsidRPr="00171B77" w:rsidRDefault="0048530C" w:rsidP="0048530C">
            <w:pPr>
              <w:pStyle w:val="ConsPlusNormal"/>
              <w:rPr>
                <w:szCs w:val="24"/>
              </w:rPr>
            </w:pPr>
            <w:r w:rsidRPr="00171B77">
              <w:rPr>
                <w:szCs w:val="24"/>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r w:rsidR="003E53D8" w:rsidRPr="00171B77">
              <w:rPr>
                <w:szCs w:val="24"/>
              </w:rPr>
              <w:t xml:space="preserve"> (</w:t>
            </w:r>
            <w:r w:rsidRPr="00171B77">
              <w:rPr>
                <w:szCs w:val="24"/>
              </w:rPr>
              <w:t>процент</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1.9</w:t>
            </w:r>
          </w:p>
        </w:tc>
        <w:tc>
          <w:tcPr>
            <w:tcW w:w="5612" w:type="dxa"/>
          </w:tcPr>
          <w:p w:rsidR="0048530C" w:rsidRPr="00171B77" w:rsidRDefault="0048530C" w:rsidP="0048530C">
            <w:pPr>
              <w:pStyle w:val="ConsPlusNormal"/>
              <w:rPr>
                <w:szCs w:val="24"/>
              </w:rPr>
            </w:pPr>
            <w:r w:rsidRPr="00171B77">
              <w:rPr>
                <w:szCs w:val="24"/>
              </w:rPr>
              <w:t xml:space="preserve">Доля пациентов, находящихся в стационарных организациях социального обслуживания населения и страдающих хроническими неинфекционными заболеваниями, получивших медицинскую помощь </w:t>
            </w:r>
            <w:r w:rsidR="003D6A4D" w:rsidRPr="00171B77">
              <w:rPr>
                <w:szCs w:val="24"/>
              </w:rPr>
              <w:br/>
            </w:r>
            <w:r w:rsidRPr="00171B77">
              <w:rPr>
                <w:szCs w:val="24"/>
              </w:rPr>
              <w:t>в рамках диспансерного наблюдения</w:t>
            </w:r>
            <w:r w:rsidR="003E53D8" w:rsidRPr="00171B77">
              <w:rPr>
                <w:szCs w:val="24"/>
              </w:rPr>
              <w:t xml:space="preserve"> (</w:t>
            </w:r>
            <w:r w:rsidRPr="00171B77">
              <w:rPr>
                <w:szCs w:val="24"/>
              </w:rPr>
              <w:t>процент</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75</w:t>
            </w:r>
          </w:p>
        </w:tc>
        <w:tc>
          <w:tcPr>
            <w:tcW w:w="907" w:type="dxa"/>
          </w:tcPr>
          <w:p w:rsidR="0048530C" w:rsidRPr="00171B77" w:rsidRDefault="0048530C" w:rsidP="0048530C">
            <w:pPr>
              <w:pStyle w:val="ConsPlusNormal"/>
              <w:jc w:val="center"/>
              <w:rPr>
                <w:szCs w:val="24"/>
              </w:rPr>
            </w:pPr>
            <w:r w:rsidRPr="00171B77">
              <w:rPr>
                <w:szCs w:val="24"/>
              </w:rPr>
              <w:t>80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1.10</w:t>
            </w:r>
          </w:p>
        </w:tc>
        <w:tc>
          <w:tcPr>
            <w:tcW w:w="5612" w:type="dxa"/>
          </w:tcPr>
          <w:p w:rsidR="0048530C" w:rsidRPr="00171B77" w:rsidRDefault="0048530C" w:rsidP="0048530C">
            <w:pPr>
              <w:pStyle w:val="ConsPlusNormal"/>
              <w:rPr>
                <w:szCs w:val="24"/>
              </w:rPr>
            </w:pPr>
            <w:r w:rsidRPr="00171B77">
              <w:rPr>
                <w:szCs w:val="24"/>
              </w:rPr>
              <w:t>Доля граждан, обеспеченных лекарственными препаратами, в общем количестве льготных категорий граждан</w:t>
            </w:r>
            <w:r w:rsidR="003E53D8" w:rsidRPr="00171B77">
              <w:rPr>
                <w:szCs w:val="24"/>
              </w:rPr>
              <w:t xml:space="preserve"> (</w:t>
            </w:r>
            <w:r w:rsidRPr="00171B77">
              <w:rPr>
                <w:szCs w:val="24"/>
              </w:rPr>
              <w:t>процент</w:t>
            </w:r>
            <w:r w:rsidR="003E53D8" w:rsidRPr="00171B77">
              <w:rPr>
                <w:szCs w:val="24"/>
              </w:rPr>
              <w:t>)</w:t>
            </w:r>
          </w:p>
        </w:tc>
        <w:tc>
          <w:tcPr>
            <w:tcW w:w="907" w:type="dxa"/>
          </w:tcPr>
          <w:p w:rsidR="0048530C" w:rsidRPr="00171B77" w:rsidRDefault="0048530C" w:rsidP="0048530C">
            <w:pPr>
              <w:pStyle w:val="ConsPlusNormal"/>
              <w:jc w:val="center"/>
              <w:rPr>
                <w:szCs w:val="24"/>
              </w:rPr>
            </w:pPr>
            <w:r w:rsidRPr="00171B77">
              <w:rPr>
                <w:szCs w:val="24"/>
              </w:rPr>
              <w:t>90</w:t>
            </w:r>
          </w:p>
        </w:tc>
        <w:tc>
          <w:tcPr>
            <w:tcW w:w="907" w:type="dxa"/>
          </w:tcPr>
          <w:p w:rsidR="0048530C" w:rsidRPr="00171B77" w:rsidRDefault="0048530C" w:rsidP="0048530C">
            <w:pPr>
              <w:pStyle w:val="ConsPlusNormal"/>
              <w:jc w:val="center"/>
              <w:rPr>
                <w:szCs w:val="24"/>
              </w:rPr>
            </w:pPr>
            <w:r w:rsidRPr="00171B77">
              <w:rPr>
                <w:szCs w:val="24"/>
              </w:rPr>
              <w:t>90</w:t>
            </w:r>
          </w:p>
        </w:tc>
        <w:tc>
          <w:tcPr>
            <w:tcW w:w="907" w:type="dxa"/>
          </w:tcPr>
          <w:p w:rsidR="0048530C" w:rsidRPr="00171B77" w:rsidRDefault="0048530C" w:rsidP="0048530C">
            <w:pPr>
              <w:pStyle w:val="ConsPlusNormal"/>
              <w:jc w:val="center"/>
              <w:rPr>
                <w:szCs w:val="24"/>
              </w:rPr>
            </w:pPr>
            <w:r w:rsidRPr="00171B77">
              <w:rPr>
                <w:szCs w:val="24"/>
              </w:rPr>
              <w:t>90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1.11</w:t>
            </w:r>
          </w:p>
        </w:tc>
        <w:tc>
          <w:tcPr>
            <w:tcW w:w="5612" w:type="dxa"/>
          </w:tcPr>
          <w:p w:rsidR="0048530C" w:rsidRPr="00171B77" w:rsidRDefault="0048530C" w:rsidP="0048530C">
            <w:pPr>
              <w:pStyle w:val="ConsPlusNormal"/>
              <w:jc w:val="both"/>
              <w:rPr>
                <w:szCs w:val="24"/>
              </w:rPr>
            </w:pPr>
            <w:r w:rsidRPr="00171B77">
              <w:rPr>
                <w:szCs w:val="24"/>
              </w:rP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r w:rsidR="003E53D8" w:rsidRPr="00171B77">
              <w:rPr>
                <w:szCs w:val="24"/>
              </w:rPr>
              <w:t xml:space="preserve"> (</w:t>
            </w:r>
            <w:r w:rsidRPr="00171B77">
              <w:rPr>
                <w:szCs w:val="24"/>
              </w:rPr>
              <w:t>процент</w:t>
            </w:r>
            <w:r w:rsidR="003E53D8" w:rsidRPr="00171B77">
              <w:rPr>
                <w:szCs w:val="24"/>
              </w:rPr>
              <w:t>)</w:t>
            </w:r>
          </w:p>
        </w:tc>
        <w:tc>
          <w:tcPr>
            <w:tcW w:w="907" w:type="dxa"/>
          </w:tcPr>
          <w:p w:rsidR="0048530C" w:rsidRPr="00171B77" w:rsidRDefault="00F518FA" w:rsidP="0048530C">
            <w:pPr>
              <w:pStyle w:val="ConsPlusNormal"/>
              <w:jc w:val="center"/>
              <w:rPr>
                <w:szCs w:val="24"/>
              </w:rPr>
            </w:pPr>
            <w:r w:rsidRPr="00171B77">
              <w:rPr>
                <w:szCs w:val="24"/>
              </w:rPr>
              <w:t>85</w:t>
            </w:r>
          </w:p>
        </w:tc>
        <w:tc>
          <w:tcPr>
            <w:tcW w:w="907" w:type="dxa"/>
          </w:tcPr>
          <w:p w:rsidR="0048530C" w:rsidRPr="00171B77" w:rsidRDefault="00F518FA" w:rsidP="0048530C">
            <w:pPr>
              <w:pStyle w:val="ConsPlusNormal"/>
              <w:jc w:val="center"/>
              <w:rPr>
                <w:szCs w:val="24"/>
              </w:rPr>
            </w:pPr>
            <w:r w:rsidRPr="00171B77">
              <w:rPr>
                <w:szCs w:val="24"/>
              </w:rPr>
              <w:t>85</w:t>
            </w:r>
          </w:p>
        </w:tc>
        <w:tc>
          <w:tcPr>
            <w:tcW w:w="907" w:type="dxa"/>
          </w:tcPr>
          <w:p w:rsidR="0048530C" w:rsidRPr="00171B77" w:rsidRDefault="00F518FA" w:rsidP="0048530C">
            <w:pPr>
              <w:pStyle w:val="ConsPlusNormal"/>
              <w:jc w:val="center"/>
              <w:rPr>
                <w:szCs w:val="24"/>
              </w:rPr>
            </w:pPr>
            <w:r w:rsidRPr="00171B77">
              <w:rPr>
                <w:szCs w:val="24"/>
              </w:rPr>
              <w:t>85</w:t>
            </w:r>
          </w:p>
        </w:tc>
      </w:tr>
      <w:tr w:rsidR="007C3D00" w:rsidRPr="00171B77" w:rsidTr="0048530C">
        <w:tc>
          <w:tcPr>
            <w:tcW w:w="737" w:type="dxa"/>
          </w:tcPr>
          <w:p w:rsidR="007C3D00" w:rsidRPr="00171B77" w:rsidRDefault="007C3D00" w:rsidP="0048530C">
            <w:pPr>
              <w:pStyle w:val="ConsPlusNormal"/>
              <w:jc w:val="center"/>
              <w:rPr>
                <w:szCs w:val="24"/>
              </w:rPr>
            </w:pPr>
            <w:r w:rsidRPr="00171B77">
              <w:rPr>
                <w:szCs w:val="24"/>
              </w:rPr>
              <w:t>1.12</w:t>
            </w:r>
          </w:p>
        </w:tc>
        <w:tc>
          <w:tcPr>
            <w:tcW w:w="5612" w:type="dxa"/>
          </w:tcPr>
          <w:p w:rsidR="007C3D00" w:rsidRPr="00171B77" w:rsidRDefault="007C3D00" w:rsidP="0048530C">
            <w:pPr>
              <w:pStyle w:val="ConsPlusNormal"/>
              <w:jc w:val="both"/>
              <w:rPr>
                <w:szCs w:val="24"/>
              </w:rPr>
            </w:pPr>
            <w:r w:rsidRPr="00171B77">
              <w:t xml:space="preserve">Число случаев лечения в стационарных условиях </w:t>
            </w:r>
            <w:r w:rsidRPr="00171B77">
              <w:br/>
              <w:t xml:space="preserve">на одну занятую должность врача медицинского подразделения, оказывающего специализированную, </w:t>
            </w:r>
            <w:r w:rsidRPr="00171B77">
              <w:lastRenderedPageBreak/>
              <w:t>в том числе высокотехнологичную, медицинскую помощь</w:t>
            </w:r>
          </w:p>
        </w:tc>
        <w:tc>
          <w:tcPr>
            <w:tcW w:w="907" w:type="dxa"/>
          </w:tcPr>
          <w:p w:rsidR="007C3D00" w:rsidRPr="00171B77" w:rsidRDefault="002316FB" w:rsidP="0048530C">
            <w:pPr>
              <w:pStyle w:val="ConsPlusNormal"/>
              <w:jc w:val="center"/>
              <w:rPr>
                <w:szCs w:val="24"/>
              </w:rPr>
            </w:pPr>
            <w:r w:rsidRPr="00171B77">
              <w:rPr>
                <w:szCs w:val="24"/>
              </w:rPr>
              <w:lastRenderedPageBreak/>
              <w:t>81</w:t>
            </w:r>
          </w:p>
        </w:tc>
        <w:tc>
          <w:tcPr>
            <w:tcW w:w="907" w:type="dxa"/>
          </w:tcPr>
          <w:p w:rsidR="007C3D00" w:rsidRPr="00171B77" w:rsidRDefault="002316FB" w:rsidP="0048530C">
            <w:pPr>
              <w:pStyle w:val="ConsPlusNormal"/>
              <w:jc w:val="center"/>
              <w:rPr>
                <w:szCs w:val="24"/>
              </w:rPr>
            </w:pPr>
            <w:r w:rsidRPr="00171B77">
              <w:rPr>
                <w:szCs w:val="24"/>
              </w:rPr>
              <w:t>81</w:t>
            </w:r>
          </w:p>
        </w:tc>
        <w:tc>
          <w:tcPr>
            <w:tcW w:w="907" w:type="dxa"/>
          </w:tcPr>
          <w:p w:rsidR="007C3D00" w:rsidRPr="00171B77" w:rsidRDefault="002316FB" w:rsidP="0048530C">
            <w:pPr>
              <w:pStyle w:val="ConsPlusNormal"/>
              <w:jc w:val="center"/>
              <w:rPr>
                <w:szCs w:val="24"/>
              </w:rPr>
            </w:pPr>
            <w:r w:rsidRPr="00171B77">
              <w:rPr>
                <w:szCs w:val="24"/>
              </w:rPr>
              <w:t>81</w:t>
            </w:r>
          </w:p>
        </w:tc>
      </w:tr>
      <w:tr w:rsidR="007C3D00" w:rsidRPr="00171B77" w:rsidTr="0048530C">
        <w:tc>
          <w:tcPr>
            <w:tcW w:w="737" w:type="dxa"/>
          </w:tcPr>
          <w:p w:rsidR="007C3D00" w:rsidRPr="00171B77" w:rsidRDefault="007C3D00" w:rsidP="0048530C">
            <w:pPr>
              <w:pStyle w:val="ConsPlusNormal"/>
              <w:jc w:val="center"/>
              <w:rPr>
                <w:szCs w:val="24"/>
              </w:rPr>
            </w:pPr>
            <w:r w:rsidRPr="00171B77">
              <w:rPr>
                <w:szCs w:val="24"/>
              </w:rPr>
              <w:lastRenderedPageBreak/>
              <w:t>1.13</w:t>
            </w:r>
          </w:p>
        </w:tc>
        <w:tc>
          <w:tcPr>
            <w:tcW w:w="5612" w:type="dxa"/>
          </w:tcPr>
          <w:p w:rsidR="007C3D00" w:rsidRPr="00171B77" w:rsidRDefault="007C3D00" w:rsidP="0048530C">
            <w:pPr>
              <w:pStyle w:val="ConsPlusNormal"/>
              <w:jc w:val="both"/>
              <w:rPr>
                <w:szCs w:val="24"/>
              </w:rPr>
            </w:pPr>
            <w:r w:rsidRPr="00171B77">
              <w:t>Оперативная активность на одну занятую должность врача хирургической специальности</w:t>
            </w:r>
            <w:r w:rsidR="003E53D8" w:rsidRPr="00171B77">
              <w:t xml:space="preserve"> (число операций на одну занятую должность врача)</w:t>
            </w:r>
          </w:p>
        </w:tc>
        <w:tc>
          <w:tcPr>
            <w:tcW w:w="907" w:type="dxa"/>
          </w:tcPr>
          <w:p w:rsidR="007C3D00" w:rsidRPr="00171B77" w:rsidRDefault="002818AC" w:rsidP="0048530C">
            <w:pPr>
              <w:pStyle w:val="ConsPlusNormal"/>
              <w:jc w:val="center"/>
              <w:rPr>
                <w:szCs w:val="24"/>
              </w:rPr>
            </w:pPr>
            <w:r w:rsidRPr="00171B77">
              <w:rPr>
                <w:szCs w:val="24"/>
              </w:rPr>
              <w:t>124</w:t>
            </w:r>
          </w:p>
        </w:tc>
        <w:tc>
          <w:tcPr>
            <w:tcW w:w="907" w:type="dxa"/>
          </w:tcPr>
          <w:p w:rsidR="007C3D00" w:rsidRPr="00171B77" w:rsidRDefault="002818AC" w:rsidP="0048530C">
            <w:pPr>
              <w:pStyle w:val="ConsPlusNormal"/>
              <w:jc w:val="center"/>
              <w:rPr>
                <w:szCs w:val="24"/>
              </w:rPr>
            </w:pPr>
            <w:r w:rsidRPr="00171B77">
              <w:rPr>
                <w:szCs w:val="24"/>
              </w:rPr>
              <w:t>124</w:t>
            </w:r>
          </w:p>
        </w:tc>
        <w:tc>
          <w:tcPr>
            <w:tcW w:w="907" w:type="dxa"/>
          </w:tcPr>
          <w:p w:rsidR="007C3D00" w:rsidRPr="00171B77" w:rsidRDefault="002818AC" w:rsidP="0048530C">
            <w:pPr>
              <w:pStyle w:val="ConsPlusNormal"/>
              <w:jc w:val="center"/>
              <w:rPr>
                <w:szCs w:val="24"/>
              </w:rPr>
            </w:pPr>
            <w:r w:rsidRPr="00171B77">
              <w:rPr>
                <w:szCs w:val="24"/>
              </w:rPr>
              <w:t>124</w:t>
            </w:r>
          </w:p>
        </w:tc>
      </w:tr>
      <w:tr w:rsidR="00953F03" w:rsidRPr="00171B77" w:rsidTr="0048530C">
        <w:tc>
          <w:tcPr>
            <w:tcW w:w="9070" w:type="dxa"/>
            <w:gridSpan w:val="5"/>
          </w:tcPr>
          <w:p w:rsidR="0048530C" w:rsidRPr="00171B77" w:rsidRDefault="0048530C" w:rsidP="0048530C">
            <w:pPr>
              <w:pStyle w:val="ConsPlusNormal"/>
              <w:jc w:val="center"/>
              <w:outlineLvl w:val="2"/>
              <w:rPr>
                <w:szCs w:val="24"/>
              </w:rPr>
            </w:pPr>
            <w:r w:rsidRPr="00171B77">
              <w:rPr>
                <w:szCs w:val="24"/>
              </w:rPr>
              <w:t>2. Критерии качества медицинской помощи</w:t>
            </w:r>
          </w:p>
        </w:tc>
      </w:tr>
      <w:tr w:rsidR="00953F03" w:rsidRPr="00171B77" w:rsidTr="0048530C">
        <w:tc>
          <w:tcPr>
            <w:tcW w:w="737" w:type="dxa"/>
          </w:tcPr>
          <w:p w:rsidR="00674F83" w:rsidRPr="00171B77" w:rsidRDefault="00674F83" w:rsidP="00674F83">
            <w:pPr>
              <w:pStyle w:val="ConsPlusNormal"/>
              <w:jc w:val="center"/>
              <w:rPr>
                <w:szCs w:val="24"/>
              </w:rPr>
            </w:pPr>
            <w:r w:rsidRPr="00171B77">
              <w:rPr>
                <w:szCs w:val="24"/>
              </w:rPr>
              <w:t>2.1</w:t>
            </w:r>
          </w:p>
        </w:tc>
        <w:tc>
          <w:tcPr>
            <w:tcW w:w="5612" w:type="dxa"/>
          </w:tcPr>
          <w:p w:rsidR="00674F83" w:rsidRPr="00171B77" w:rsidRDefault="00674F83" w:rsidP="00674F83">
            <w:pPr>
              <w:pStyle w:val="ConsPlusNormal"/>
              <w:rPr>
                <w:szCs w:val="24"/>
              </w:rPr>
            </w:pPr>
            <w:r w:rsidRPr="00171B77">
              <w:rPr>
                <w:szCs w:val="24"/>
              </w:rPr>
              <w:t xml:space="preserve">Доля впервые выявленных заболеваний при профилактических медицинских осмотрах, </w:t>
            </w:r>
            <w:r w:rsidR="003D6A4D" w:rsidRPr="00171B77">
              <w:rPr>
                <w:szCs w:val="24"/>
              </w:rPr>
              <w:br/>
            </w:r>
            <w:r w:rsidRPr="00171B77">
              <w:rPr>
                <w:szCs w:val="24"/>
              </w:rPr>
              <w:t xml:space="preserve">в том числе в рамках диспансеризации, в общем количестве впервые в жизни зарегистрированных заболеваний в течение </w:t>
            </w:r>
            <w:r w:rsidR="001E7833" w:rsidRPr="00171B77">
              <w:rPr>
                <w:szCs w:val="24"/>
              </w:rPr>
              <w:t xml:space="preserve">года, </w:t>
            </w:r>
            <w:r w:rsidRPr="00171B77">
              <w:rPr>
                <w:szCs w:val="24"/>
              </w:rPr>
              <w:t>процент</w:t>
            </w:r>
          </w:p>
        </w:tc>
        <w:tc>
          <w:tcPr>
            <w:tcW w:w="907" w:type="dxa"/>
          </w:tcPr>
          <w:p w:rsidR="00674F83" w:rsidRPr="00171B77" w:rsidRDefault="00674F83" w:rsidP="00674F83">
            <w:pPr>
              <w:pStyle w:val="ConsPlusNormal"/>
              <w:jc w:val="center"/>
              <w:rPr>
                <w:szCs w:val="24"/>
              </w:rPr>
            </w:pPr>
            <w:r w:rsidRPr="00171B77">
              <w:rPr>
                <w:szCs w:val="24"/>
              </w:rPr>
              <w:t>12,8</w:t>
            </w:r>
          </w:p>
        </w:tc>
        <w:tc>
          <w:tcPr>
            <w:tcW w:w="907" w:type="dxa"/>
          </w:tcPr>
          <w:p w:rsidR="00674F83" w:rsidRPr="00171B77" w:rsidRDefault="00674F83" w:rsidP="00674F83">
            <w:pPr>
              <w:jc w:val="center"/>
            </w:pPr>
            <w:r w:rsidRPr="00171B77">
              <w:rPr>
                <w:szCs w:val="24"/>
              </w:rPr>
              <w:t>12,8</w:t>
            </w:r>
          </w:p>
        </w:tc>
        <w:tc>
          <w:tcPr>
            <w:tcW w:w="907" w:type="dxa"/>
          </w:tcPr>
          <w:p w:rsidR="00674F83" w:rsidRPr="00171B77" w:rsidRDefault="00674F83" w:rsidP="00674F83">
            <w:pPr>
              <w:jc w:val="center"/>
            </w:pPr>
            <w:r w:rsidRPr="00171B77">
              <w:rPr>
                <w:szCs w:val="24"/>
              </w:rPr>
              <w:t>12,8</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w:t>
            </w:r>
          </w:p>
        </w:tc>
        <w:tc>
          <w:tcPr>
            <w:tcW w:w="5612" w:type="dxa"/>
          </w:tcPr>
          <w:p w:rsidR="0048530C" w:rsidRPr="00171B77" w:rsidRDefault="0048530C" w:rsidP="0048530C">
            <w:pPr>
              <w:pStyle w:val="ConsPlusNormal"/>
              <w:rPr>
                <w:szCs w:val="24"/>
              </w:rPr>
            </w:pPr>
            <w:r w:rsidRPr="00171B77">
              <w:rPr>
                <w:szCs w:val="24"/>
              </w:rPr>
              <w:t xml:space="preserve">Доля впервые выявленных заболеваний </w:t>
            </w:r>
            <w:r w:rsidR="001E7833" w:rsidRPr="00171B77">
              <w:rPr>
                <w:szCs w:val="24"/>
              </w:rPr>
              <w:br/>
            </w:r>
            <w:r w:rsidRPr="00171B77">
              <w:rPr>
                <w:szCs w:val="24"/>
              </w:rPr>
              <w:t xml:space="preserve">при профилактических медицинских осмотрах несовершеннолетних в общем количестве впервые </w:t>
            </w:r>
            <w:r w:rsidR="003D6A4D" w:rsidRPr="00171B77">
              <w:rPr>
                <w:szCs w:val="24"/>
              </w:rPr>
              <w:br/>
            </w:r>
            <w:r w:rsidRPr="00171B77">
              <w:rPr>
                <w:szCs w:val="24"/>
              </w:rPr>
              <w:t>в жизни зарегистрированных заболеваний в течение года у несовершеннолетних</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4,1</w:t>
            </w:r>
          </w:p>
        </w:tc>
        <w:tc>
          <w:tcPr>
            <w:tcW w:w="907" w:type="dxa"/>
          </w:tcPr>
          <w:p w:rsidR="0048530C" w:rsidRPr="00171B77" w:rsidRDefault="0048530C" w:rsidP="0048530C">
            <w:pPr>
              <w:pStyle w:val="ConsPlusNormal"/>
              <w:jc w:val="center"/>
              <w:rPr>
                <w:szCs w:val="24"/>
              </w:rPr>
            </w:pPr>
            <w:r w:rsidRPr="00171B77">
              <w:rPr>
                <w:szCs w:val="24"/>
              </w:rPr>
              <w:t>4,1</w:t>
            </w:r>
          </w:p>
        </w:tc>
        <w:tc>
          <w:tcPr>
            <w:tcW w:w="907" w:type="dxa"/>
          </w:tcPr>
          <w:p w:rsidR="0048530C" w:rsidRPr="00171B77" w:rsidRDefault="0048530C" w:rsidP="0048530C">
            <w:pPr>
              <w:pStyle w:val="ConsPlusNormal"/>
              <w:jc w:val="center"/>
              <w:rPr>
                <w:szCs w:val="24"/>
              </w:rPr>
            </w:pPr>
            <w:r w:rsidRPr="00171B77">
              <w:rPr>
                <w:szCs w:val="24"/>
              </w:rPr>
              <w:t>4,1</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2.3</w:t>
            </w:r>
          </w:p>
        </w:tc>
        <w:tc>
          <w:tcPr>
            <w:tcW w:w="5612" w:type="dxa"/>
          </w:tcPr>
          <w:p w:rsidR="0048530C" w:rsidRPr="00171B77" w:rsidRDefault="0048530C" w:rsidP="0048530C">
            <w:pPr>
              <w:pStyle w:val="ConsPlusNormal"/>
              <w:rPr>
                <w:szCs w:val="24"/>
              </w:rPr>
            </w:pPr>
            <w:r w:rsidRPr="00171B77">
              <w:rPr>
                <w:szCs w:val="24"/>
              </w:rPr>
              <w:t xml:space="preserve">Доля впервые выявленных онкологических заболеваний при профилактических медицинских осмотрах, в том числе в рамках диспансеризации, </w:t>
            </w:r>
            <w:r w:rsidR="003D6A4D" w:rsidRPr="00171B77">
              <w:rPr>
                <w:szCs w:val="24"/>
              </w:rPr>
              <w:br/>
            </w:r>
            <w:r w:rsidRPr="00171B77">
              <w:rPr>
                <w:szCs w:val="24"/>
              </w:rPr>
              <w:t xml:space="preserve">в общем количестве впервые в жизни зарегистрированных онкологических заболеваний </w:t>
            </w:r>
            <w:r w:rsidR="003D6A4D" w:rsidRPr="00171B77">
              <w:rPr>
                <w:szCs w:val="24"/>
              </w:rPr>
              <w:br/>
            </w:r>
            <w:r w:rsidRPr="00171B77">
              <w:rPr>
                <w:szCs w:val="24"/>
              </w:rPr>
              <w:t>в течение года</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27,5</w:t>
            </w:r>
          </w:p>
        </w:tc>
        <w:tc>
          <w:tcPr>
            <w:tcW w:w="907" w:type="dxa"/>
          </w:tcPr>
          <w:p w:rsidR="0048530C" w:rsidRPr="00171B77" w:rsidRDefault="0048530C" w:rsidP="0048530C">
            <w:pPr>
              <w:pStyle w:val="ConsPlusNormal"/>
              <w:jc w:val="center"/>
              <w:rPr>
                <w:szCs w:val="24"/>
              </w:rPr>
            </w:pPr>
            <w:r w:rsidRPr="00171B77">
              <w:rPr>
                <w:szCs w:val="24"/>
              </w:rPr>
              <w:t>27,5</w:t>
            </w:r>
          </w:p>
        </w:tc>
        <w:tc>
          <w:tcPr>
            <w:tcW w:w="907" w:type="dxa"/>
          </w:tcPr>
          <w:p w:rsidR="0048530C" w:rsidRPr="00171B77" w:rsidRDefault="0048530C" w:rsidP="0048530C">
            <w:pPr>
              <w:pStyle w:val="ConsPlusNormal"/>
              <w:jc w:val="center"/>
              <w:rPr>
                <w:szCs w:val="24"/>
              </w:rPr>
            </w:pPr>
            <w:r w:rsidRPr="00171B77">
              <w:rPr>
                <w:szCs w:val="24"/>
              </w:rPr>
              <w:t>27,5</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2.4</w:t>
            </w:r>
          </w:p>
        </w:tc>
        <w:tc>
          <w:tcPr>
            <w:tcW w:w="5612" w:type="dxa"/>
          </w:tcPr>
          <w:p w:rsidR="0048530C" w:rsidRPr="00171B77" w:rsidRDefault="0048530C" w:rsidP="003D6A4D">
            <w:pPr>
              <w:pStyle w:val="ConsPlusNormal"/>
              <w:rPr>
                <w:szCs w:val="24"/>
              </w:rPr>
            </w:pPr>
            <w:r w:rsidRPr="00171B77">
              <w:rPr>
                <w:szCs w:val="24"/>
              </w:rPr>
              <w:t xml:space="preserve">Доля впервые выявленных онкологических заболеваний при профилактических медицинских осмотрах, в том числе в рамках диспансеризации, </w:t>
            </w:r>
            <w:r w:rsidR="003D6A4D" w:rsidRPr="00171B77">
              <w:rPr>
                <w:szCs w:val="24"/>
              </w:rPr>
              <w:br/>
            </w:r>
            <w:r w:rsidRPr="00171B77">
              <w:rPr>
                <w:szCs w:val="24"/>
              </w:rPr>
              <w:t>от общего количества лиц, прошедших указанные осмотры</w:t>
            </w:r>
            <w:r w:rsidR="001E7833" w:rsidRPr="00171B77">
              <w:rPr>
                <w:szCs w:val="24"/>
              </w:rPr>
              <w:t>,</w:t>
            </w:r>
            <w:r w:rsidR="00A558A1" w:rsidRPr="00171B77">
              <w:rPr>
                <w:szCs w:val="24"/>
              </w:rPr>
              <w:t xml:space="preserve"> </w:t>
            </w:r>
            <w:r w:rsidR="00A7107C"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0,1</w:t>
            </w:r>
          </w:p>
        </w:tc>
        <w:tc>
          <w:tcPr>
            <w:tcW w:w="907" w:type="dxa"/>
          </w:tcPr>
          <w:p w:rsidR="0048530C" w:rsidRPr="00171B77" w:rsidRDefault="0048530C" w:rsidP="0048530C">
            <w:pPr>
              <w:pStyle w:val="ConsPlusNormal"/>
              <w:jc w:val="center"/>
              <w:rPr>
                <w:szCs w:val="24"/>
              </w:rPr>
            </w:pPr>
            <w:r w:rsidRPr="00171B77">
              <w:rPr>
                <w:szCs w:val="24"/>
              </w:rPr>
              <w:t>0,1</w:t>
            </w:r>
          </w:p>
        </w:tc>
        <w:tc>
          <w:tcPr>
            <w:tcW w:w="907" w:type="dxa"/>
          </w:tcPr>
          <w:p w:rsidR="0048530C" w:rsidRPr="00171B77" w:rsidRDefault="0048530C" w:rsidP="0048530C">
            <w:pPr>
              <w:pStyle w:val="ConsPlusNormal"/>
              <w:jc w:val="center"/>
              <w:rPr>
                <w:szCs w:val="24"/>
              </w:rPr>
            </w:pPr>
            <w:r w:rsidRPr="00171B77">
              <w:rPr>
                <w:szCs w:val="24"/>
              </w:rPr>
              <w:t>0,1</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2.5</w:t>
            </w:r>
          </w:p>
        </w:tc>
        <w:tc>
          <w:tcPr>
            <w:tcW w:w="5612" w:type="dxa"/>
          </w:tcPr>
          <w:p w:rsidR="0048530C" w:rsidRPr="00171B77" w:rsidRDefault="0048530C" w:rsidP="0048530C">
            <w:pPr>
              <w:pStyle w:val="ConsPlusNormal"/>
              <w:rPr>
                <w:szCs w:val="24"/>
              </w:rPr>
            </w:pPr>
            <w:r w:rsidRPr="00171B77">
              <w:rPr>
                <w:szCs w:val="24"/>
              </w:rPr>
              <w:t xml:space="preserve">Доля пациентов со злокачественными новообразованиями, взятых под диспансерное наблюдение, в общем количестве пациентов </w:t>
            </w:r>
            <w:r w:rsidR="00A7107C" w:rsidRPr="00171B77">
              <w:rPr>
                <w:szCs w:val="24"/>
              </w:rPr>
              <w:br/>
            </w:r>
            <w:r w:rsidRPr="00171B77">
              <w:rPr>
                <w:szCs w:val="24"/>
              </w:rPr>
              <w:t>со злокачественными новообразованиями</w:t>
            </w:r>
            <w:r w:rsidR="001E7833" w:rsidRPr="00171B77">
              <w:rPr>
                <w:szCs w:val="24"/>
              </w:rPr>
              <w:t xml:space="preserve">, </w:t>
            </w:r>
            <w:r w:rsidRPr="00171B77">
              <w:rPr>
                <w:szCs w:val="24"/>
              </w:rPr>
              <w:t>процент</w:t>
            </w:r>
          </w:p>
        </w:tc>
        <w:tc>
          <w:tcPr>
            <w:tcW w:w="907" w:type="dxa"/>
          </w:tcPr>
          <w:p w:rsidR="0048530C" w:rsidRPr="00171B77" w:rsidRDefault="001C4B55" w:rsidP="0048530C">
            <w:pPr>
              <w:pStyle w:val="ConsPlusNormal"/>
              <w:jc w:val="center"/>
              <w:rPr>
                <w:szCs w:val="24"/>
              </w:rPr>
            </w:pPr>
            <w:r w:rsidRPr="00171B77">
              <w:rPr>
                <w:szCs w:val="24"/>
              </w:rPr>
              <w:t>70</w:t>
            </w:r>
          </w:p>
        </w:tc>
        <w:tc>
          <w:tcPr>
            <w:tcW w:w="907" w:type="dxa"/>
          </w:tcPr>
          <w:p w:rsidR="0048530C" w:rsidRPr="00171B77" w:rsidRDefault="001C4B55" w:rsidP="0048530C">
            <w:pPr>
              <w:pStyle w:val="ConsPlusNormal"/>
              <w:jc w:val="center"/>
              <w:rPr>
                <w:szCs w:val="24"/>
              </w:rPr>
            </w:pPr>
            <w:r w:rsidRPr="00171B77">
              <w:rPr>
                <w:szCs w:val="24"/>
              </w:rPr>
              <w:t>73</w:t>
            </w:r>
          </w:p>
        </w:tc>
        <w:tc>
          <w:tcPr>
            <w:tcW w:w="907" w:type="dxa"/>
          </w:tcPr>
          <w:p w:rsidR="0048530C" w:rsidRPr="00171B77" w:rsidRDefault="001C4B55" w:rsidP="0048530C">
            <w:pPr>
              <w:pStyle w:val="ConsPlusNormal"/>
              <w:jc w:val="center"/>
              <w:rPr>
                <w:szCs w:val="24"/>
              </w:rPr>
            </w:pPr>
            <w:r w:rsidRPr="00171B77">
              <w:rPr>
                <w:szCs w:val="24"/>
              </w:rPr>
              <w:t>73</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2.6</w:t>
            </w:r>
          </w:p>
        </w:tc>
        <w:tc>
          <w:tcPr>
            <w:tcW w:w="5612" w:type="dxa"/>
          </w:tcPr>
          <w:p w:rsidR="0048530C" w:rsidRPr="00171B77" w:rsidRDefault="0048530C" w:rsidP="0048530C">
            <w:pPr>
              <w:pStyle w:val="ConsPlusNormal"/>
              <w:rPr>
                <w:szCs w:val="24"/>
              </w:rPr>
            </w:pPr>
            <w:r w:rsidRPr="00171B77">
              <w:rPr>
                <w:szCs w:val="24"/>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41,0</w:t>
            </w:r>
          </w:p>
        </w:tc>
        <w:tc>
          <w:tcPr>
            <w:tcW w:w="907" w:type="dxa"/>
          </w:tcPr>
          <w:p w:rsidR="0048530C" w:rsidRPr="00171B77" w:rsidRDefault="0048530C" w:rsidP="0048530C">
            <w:pPr>
              <w:pStyle w:val="ConsPlusNormal"/>
              <w:jc w:val="center"/>
              <w:rPr>
                <w:szCs w:val="24"/>
              </w:rPr>
            </w:pPr>
            <w:r w:rsidRPr="00171B77">
              <w:rPr>
                <w:szCs w:val="24"/>
              </w:rPr>
              <w:t>41,0</w:t>
            </w:r>
          </w:p>
        </w:tc>
        <w:tc>
          <w:tcPr>
            <w:tcW w:w="907" w:type="dxa"/>
          </w:tcPr>
          <w:p w:rsidR="0048530C" w:rsidRPr="00171B77" w:rsidRDefault="0048530C" w:rsidP="0048530C">
            <w:pPr>
              <w:pStyle w:val="ConsPlusNormal"/>
              <w:jc w:val="center"/>
              <w:rPr>
                <w:szCs w:val="24"/>
              </w:rPr>
            </w:pPr>
            <w:r w:rsidRPr="00171B77">
              <w:rPr>
                <w:szCs w:val="24"/>
              </w:rPr>
              <w:t>41,0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2.7</w:t>
            </w:r>
          </w:p>
        </w:tc>
        <w:tc>
          <w:tcPr>
            <w:tcW w:w="5612" w:type="dxa"/>
          </w:tcPr>
          <w:p w:rsidR="0048530C" w:rsidRPr="00171B77" w:rsidRDefault="0048530C" w:rsidP="0048530C">
            <w:pPr>
              <w:pStyle w:val="ConsPlusNormal"/>
              <w:rPr>
                <w:szCs w:val="24"/>
              </w:rPr>
            </w:pPr>
            <w:r w:rsidRPr="00171B77">
              <w:rPr>
                <w:szCs w:val="24"/>
              </w:rPr>
              <w:t xml:space="preserve">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w:t>
            </w:r>
            <w:r w:rsidR="00A7107C" w:rsidRPr="00171B77">
              <w:rPr>
                <w:szCs w:val="24"/>
              </w:rPr>
              <w:br/>
            </w:r>
            <w:r w:rsidRPr="00171B77">
              <w:rPr>
                <w:szCs w:val="24"/>
              </w:rPr>
              <w:t>к его проведению</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61,0</w:t>
            </w:r>
          </w:p>
        </w:tc>
        <w:tc>
          <w:tcPr>
            <w:tcW w:w="907" w:type="dxa"/>
          </w:tcPr>
          <w:p w:rsidR="0048530C" w:rsidRPr="00171B77" w:rsidRDefault="0048530C" w:rsidP="0048530C">
            <w:pPr>
              <w:jc w:val="center"/>
            </w:pPr>
            <w:r w:rsidRPr="00171B77">
              <w:rPr>
                <w:szCs w:val="24"/>
              </w:rPr>
              <w:t>61,0</w:t>
            </w:r>
          </w:p>
        </w:tc>
        <w:tc>
          <w:tcPr>
            <w:tcW w:w="907" w:type="dxa"/>
          </w:tcPr>
          <w:p w:rsidR="0048530C" w:rsidRPr="00171B77" w:rsidRDefault="0048530C" w:rsidP="0048530C">
            <w:pPr>
              <w:jc w:val="center"/>
            </w:pPr>
            <w:r w:rsidRPr="00171B77">
              <w:rPr>
                <w:szCs w:val="24"/>
              </w:rPr>
              <w:t>61,0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lastRenderedPageBreak/>
              <w:t>2.8</w:t>
            </w:r>
          </w:p>
        </w:tc>
        <w:tc>
          <w:tcPr>
            <w:tcW w:w="5612" w:type="dxa"/>
          </w:tcPr>
          <w:p w:rsidR="0048530C" w:rsidRPr="00171B77" w:rsidRDefault="0048530C" w:rsidP="0048530C">
            <w:pPr>
              <w:pStyle w:val="ConsPlusNormal"/>
              <w:rPr>
                <w:szCs w:val="24"/>
              </w:rPr>
            </w:pPr>
            <w:r w:rsidRPr="00171B77">
              <w:rPr>
                <w:szCs w:val="24"/>
              </w:rPr>
              <w:t xml:space="preserve">Доля пациентов с острым и повторным инфарктом миокарда, которым выездной бригадой скорой медицинской помощи проведен тромболизис, </w:t>
            </w:r>
            <w:r w:rsidR="003D6A4D" w:rsidRPr="00171B77">
              <w:rPr>
                <w:szCs w:val="24"/>
              </w:rPr>
              <w:br/>
            </w:r>
            <w:r w:rsidRPr="00171B77">
              <w:rPr>
                <w:szCs w:val="24"/>
              </w:rPr>
              <w:t xml:space="preserve">в общем количестве пациентов с острым </w:t>
            </w:r>
            <w:r w:rsidR="00A7107C" w:rsidRPr="00171B77">
              <w:rPr>
                <w:szCs w:val="24"/>
              </w:rPr>
              <w:br/>
            </w:r>
            <w:r w:rsidRPr="00171B77">
              <w:rPr>
                <w:szCs w:val="24"/>
              </w:rPr>
              <w:t>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0,001</w:t>
            </w:r>
          </w:p>
        </w:tc>
        <w:tc>
          <w:tcPr>
            <w:tcW w:w="907" w:type="dxa"/>
          </w:tcPr>
          <w:p w:rsidR="0048530C" w:rsidRPr="00171B77" w:rsidRDefault="0048530C" w:rsidP="0048530C">
            <w:r w:rsidRPr="00171B77">
              <w:rPr>
                <w:szCs w:val="24"/>
              </w:rPr>
              <w:t>0,001</w:t>
            </w:r>
          </w:p>
        </w:tc>
        <w:tc>
          <w:tcPr>
            <w:tcW w:w="907" w:type="dxa"/>
          </w:tcPr>
          <w:p w:rsidR="0048530C" w:rsidRPr="00171B77" w:rsidRDefault="0048530C" w:rsidP="0048530C">
            <w:r w:rsidRPr="00171B77">
              <w:rPr>
                <w:szCs w:val="24"/>
              </w:rPr>
              <w:t>0,001</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2.9</w:t>
            </w:r>
          </w:p>
        </w:tc>
        <w:tc>
          <w:tcPr>
            <w:tcW w:w="5612" w:type="dxa"/>
          </w:tcPr>
          <w:p w:rsidR="0048530C" w:rsidRPr="00171B77" w:rsidRDefault="0048530C" w:rsidP="0048530C">
            <w:pPr>
              <w:pStyle w:val="ConsPlusNormal"/>
              <w:rPr>
                <w:szCs w:val="24"/>
              </w:rPr>
            </w:pPr>
            <w:r w:rsidRPr="00171B77">
              <w:rPr>
                <w:szCs w:val="24"/>
              </w:rPr>
              <w:t xml:space="preserve">Доля пациентов с острым инфарктом миокарда, которым проведена тромболитическая терапия </w:t>
            </w:r>
            <w:r w:rsidR="003D6A4D" w:rsidRPr="00171B77">
              <w:rPr>
                <w:szCs w:val="24"/>
              </w:rPr>
              <w:br/>
            </w:r>
            <w:r w:rsidRPr="00171B77">
              <w:rPr>
                <w:szCs w:val="24"/>
              </w:rPr>
              <w:t>в первые 12 часов от начала заболевания, в общем количестве пациентов с острым инфарктом миокарда, имеющих показания к ее проведению</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0,5</w:t>
            </w:r>
          </w:p>
        </w:tc>
        <w:tc>
          <w:tcPr>
            <w:tcW w:w="907" w:type="dxa"/>
          </w:tcPr>
          <w:p w:rsidR="0048530C" w:rsidRPr="00171B77" w:rsidRDefault="0048530C" w:rsidP="0048530C">
            <w:pPr>
              <w:pStyle w:val="ConsPlusNormal"/>
              <w:jc w:val="center"/>
              <w:rPr>
                <w:szCs w:val="24"/>
              </w:rPr>
            </w:pPr>
            <w:r w:rsidRPr="00171B77">
              <w:rPr>
                <w:szCs w:val="24"/>
              </w:rPr>
              <w:t>0,</w:t>
            </w:r>
            <w:r w:rsidR="000C5792" w:rsidRPr="00171B77">
              <w:rPr>
                <w:szCs w:val="24"/>
              </w:rPr>
              <w:t>6</w:t>
            </w:r>
          </w:p>
        </w:tc>
        <w:tc>
          <w:tcPr>
            <w:tcW w:w="907" w:type="dxa"/>
          </w:tcPr>
          <w:p w:rsidR="0048530C" w:rsidRPr="00171B77" w:rsidRDefault="0048530C" w:rsidP="0048530C">
            <w:pPr>
              <w:pStyle w:val="ConsPlusNormal"/>
              <w:jc w:val="center"/>
              <w:rPr>
                <w:szCs w:val="24"/>
              </w:rPr>
            </w:pPr>
            <w:r w:rsidRPr="00171B77">
              <w:rPr>
                <w:szCs w:val="24"/>
              </w:rPr>
              <w:t>0,6</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2.10</w:t>
            </w:r>
          </w:p>
        </w:tc>
        <w:tc>
          <w:tcPr>
            <w:tcW w:w="5612" w:type="dxa"/>
          </w:tcPr>
          <w:p w:rsidR="0048530C" w:rsidRPr="00171B77" w:rsidRDefault="0048530C" w:rsidP="003D6A4D">
            <w:pPr>
              <w:pStyle w:val="ConsPlusNormal"/>
              <w:rPr>
                <w:szCs w:val="24"/>
              </w:rPr>
            </w:pPr>
            <w:r w:rsidRPr="00171B77">
              <w:rPr>
                <w:szCs w:val="24"/>
              </w:rPr>
              <w:t xml:space="preserve">Доля работающих граждан, состоящих на учете </w:t>
            </w:r>
            <w:r w:rsidR="003D6A4D" w:rsidRPr="00171B77">
              <w:rPr>
                <w:szCs w:val="24"/>
              </w:rPr>
              <w:br/>
            </w:r>
            <w:r w:rsidRPr="00171B77">
              <w:rPr>
                <w:szCs w:val="24"/>
              </w:rPr>
              <w:t xml:space="preserve">по поводу хронического неинфекционного заболевания, которым проведено диспансерное наблюдение работающего гражданина </w:t>
            </w:r>
            <w:r w:rsidR="001E7833" w:rsidRPr="00171B77">
              <w:rPr>
                <w:szCs w:val="24"/>
              </w:rPr>
              <w:br/>
            </w:r>
            <w:r w:rsidRPr="00171B77">
              <w:rPr>
                <w:szCs w:val="24"/>
              </w:rPr>
              <w:t>в соответствии с федеральной программой</w:t>
            </w:r>
            <w:r w:rsidR="001E7833" w:rsidRPr="00171B77">
              <w:rPr>
                <w:szCs w:val="24"/>
              </w:rPr>
              <w:t xml:space="preserve">, </w:t>
            </w:r>
            <w:r w:rsidR="00A7107C"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2.11</w:t>
            </w:r>
          </w:p>
        </w:tc>
        <w:tc>
          <w:tcPr>
            <w:tcW w:w="5612" w:type="dxa"/>
          </w:tcPr>
          <w:p w:rsidR="0048530C" w:rsidRPr="00171B77" w:rsidRDefault="0048530C" w:rsidP="0048530C">
            <w:pPr>
              <w:pStyle w:val="ConsPlusNormal"/>
              <w:rPr>
                <w:szCs w:val="24"/>
              </w:rPr>
            </w:pPr>
            <w:r w:rsidRPr="00171B77">
              <w:rPr>
                <w:szCs w:val="24"/>
              </w:rPr>
              <w:t>Доля пациентов с острыми цереброваскулярными болезнями, госпитализированных в первые шесть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2</w:t>
            </w:r>
            <w:r w:rsidR="000C5792" w:rsidRPr="00171B77">
              <w:rPr>
                <w:szCs w:val="24"/>
              </w:rPr>
              <w:t>9</w:t>
            </w:r>
          </w:p>
        </w:tc>
        <w:tc>
          <w:tcPr>
            <w:tcW w:w="907" w:type="dxa"/>
          </w:tcPr>
          <w:p w:rsidR="0048530C" w:rsidRPr="00171B77" w:rsidRDefault="000C5792" w:rsidP="0048530C">
            <w:pPr>
              <w:pStyle w:val="ConsPlusNormal"/>
              <w:jc w:val="center"/>
              <w:rPr>
                <w:szCs w:val="24"/>
              </w:rPr>
            </w:pPr>
            <w:r w:rsidRPr="00171B77">
              <w:rPr>
                <w:szCs w:val="24"/>
              </w:rPr>
              <w:t>30</w:t>
            </w:r>
          </w:p>
        </w:tc>
        <w:tc>
          <w:tcPr>
            <w:tcW w:w="907" w:type="dxa"/>
          </w:tcPr>
          <w:p w:rsidR="0048530C" w:rsidRPr="00171B77" w:rsidRDefault="0048530C" w:rsidP="0048530C">
            <w:pPr>
              <w:pStyle w:val="ConsPlusNormal"/>
              <w:jc w:val="center"/>
              <w:rPr>
                <w:szCs w:val="24"/>
              </w:rPr>
            </w:pPr>
            <w:r w:rsidRPr="00171B77">
              <w:rPr>
                <w:szCs w:val="24"/>
              </w:rPr>
              <w:t>30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2.12</w:t>
            </w:r>
          </w:p>
        </w:tc>
        <w:tc>
          <w:tcPr>
            <w:tcW w:w="5612" w:type="dxa"/>
          </w:tcPr>
          <w:p w:rsidR="0048530C" w:rsidRPr="00171B77" w:rsidRDefault="0048530C" w:rsidP="0048530C">
            <w:pPr>
              <w:pStyle w:val="ConsPlusNormal"/>
              <w:rPr>
                <w:szCs w:val="24"/>
              </w:rPr>
            </w:pPr>
            <w:r w:rsidRPr="00171B77">
              <w:rPr>
                <w:szCs w:val="24"/>
              </w:rPr>
              <w:t xml:space="preserve">Доля пациентов с острым ишемическим инсультом, которым проведена тромболитическая терапия, </w:t>
            </w:r>
            <w:r w:rsidR="003D6A4D" w:rsidRPr="00171B77">
              <w:rPr>
                <w:szCs w:val="24"/>
              </w:rPr>
              <w:br/>
            </w:r>
            <w:r w:rsidRPr="00171B77">
              <w:rPr>
                <w:szCs w:val="24"/>
              </w:rPr>
              <w:t xml:space="preserve">в общем количестве пациентов с острым ишемическим инсультом, госпитализированных </w:t>
            </w:r>
            <w:r w:rsidR="003D6A4D" w:rsidRPr="00171B77">
              <w:rPr>
                <w:szCs w:val="24"/>
              </w:rPr>
              <w:br/>
            </w:r>
            <w:r w:rsidRPr="00171B77">
              <w:rPr>
                <w:szCs w:val="24"/>
              </w:rPr>
              <w:t>в первичные сосудистые отделения или региональные сосудистые центры в первые шесть часов от начала заболевания</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2.13</w:t>
            </w:r>
          </w:p>
        </w:tc>
        <w:tc>
          <w:tcPr>
            <w:tcW w:w="5612" w:type="dxa"/>
          </w:tcPr>
          <w:p w:rsidR="0048530C" w:rsidRPr="00171B77" w:rsidRDefault="0048530C" w:rsidP="0048530C">
            <w:pPr>
              <w:pStyle w:val="ConsPlusNormal"/>
              <w:rPr>
                <w:szCs w:val="24"/>
              </w:rPr>
            </w:pPr>
            <w:r w:rsidRPr="00171B77">
              <w:rPr>
                <w:szCs w:val="24"/>
              </w:rPr>
              <w:t xml:space="preserve">Доля пациентов с острым ишемическим инсультом, которым проведена тромболитическая терапия, </w:t>
            </w:r>
            <w:r w:rsidR="003D6A4D" w:rsidRPr="00171B77">
              <w:rPr>
                <w:szCs w:val="24"/>
              </w:rPr>
              <w:br/>
            </w:r>
            <w:r w:rsidRPr="00171B77">
              <w:rPr>
                <w:szCs w:val="24"/>
              </w:rPr>
              <w:t xml:space="preserve">в общем количестве пациентов с острым ишемическим инсультом, госпитализированных </w:t>
            </w:r>
            <w:r w:rsidR="003D6A4D" w:rsidRPr="00171B77">
              <w:rPr>
                <w:szCs w:val="24"/>
              </w:rPr>
              <w:br/>
            </w:r>
            <w:r w:rsidRPr="00171B77">
              <w:rPr>
                <w:szCs w:val="24"/>
              </w:rPr>
              <w:t xml:space="preserve">в первичные сосудистые отделения </w:t>
            </w:r>
            <w:r w:rsidR="001E7833" w:rsidRPr="00171B77">
              <w:rPr>
                <w:szCs w:val="24"/>
              </w:rPr>
              <w:br/>
            </w:r>
            <w:r w:rsidRPr="00171B77">
              <w:rPr>
                <w:szCs w:val="24"/>
              </w:rPr>
              <w:t>или региональные сосудистые центры</w:t>
            </w:r>
            <w:r w:rsidR="001E7833"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c>
          <w:tcPr>
            <w:tcW w:w="907" w:type="dxa"/>
          </w:tcPr>
          <w:p w:rsidR="0048530C" w:rsidRPr="00171B77" w:rsidRDefault="0048530C" w:rsidP="0048530C">
            <w:pPr>
              <w:pStyle w:val="ConsPlusNormal"/>
              <w:jc w:val="center"/>
              <w:rPr>
                <w:szCs w:val="24"/>
              </w:rPr>
            </w:pPr>
            <w:r w:rsidRPr="00171B77">
              <w:rPr>
                <w:szCs w:val="24"/>
              </w:rPr>
              <w:t>5,0</w:t>
            </w:r>
          </w:p>
        </w:tc>
      </w:tr>
      <w:tr w:rsidR="00953F03" w:rsidRPr="00171B77" w:rsidTr="0048530C">
        <w:tc>
          <w:tcPr>
            <w:tcW w:w="737" w:type="dxa"/>
          </w:tcPr>
          <w:p w:rsidR="002D0502" w:rsidRPr="00171B77" w:rsidRDefault="002D0502" w:rsidP="002D0502">
            <w:pPr>
              <w:pStyle w:val="ConsPlusNormal"/>
              <w:jc w:val="center"/>
              <w:rPr>
                <w:szCs w:val="24"/>
              </w:rPr>
            </w:pPr>
            <w:r w:rsidRPr="00171B77">
              <w:rPr>
                <w:szCs w:val="24"/>
              </w:rPr>
              <w:t>2.14</w:t>
            </w:r>
          </w:p>
        </w:tc>
        <w:tc>
          <w:tcPr>
            <w:tcW w:w="5612" w:type="dxa"/>
          </w:tcPr>
          <w:p w:rsidR="002D0502" w:rsidRPr="00171B77" w:rsidRDefault="002D0502" w:rsidP="002D0502">
            <w:pPr>
              <w:pStyle w:val="ConsPlusNormal"/>
              <w:rPr>
                <w:szCs w:val="24"/>
              </w:rPr>
            </w:pPr>
            <w:r w:rsidRPr="00171B77">
              <w:rPr>
                <w:szCs w:val="24"/>
              </w:rPr>
              <w:t xml:space="preserve">Доля пациентов, получающих обезболивание </w:t>
            </w:r>
            <w:r w:rsidR="003D6A4D" w:rsidRPr="00171B77">
              <w:rPr>
                <w:szCs w:val="24"/>
              </w:rPr>
              <w:br/>
            </w:r>
            <w:r w:rsidRPr="00171B77">
              <w:rPr>
                <w:szCs w:val="24"/>
              </w:rPr>
              <w:t>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r w:rsidR="001E7833" w:rsidRPr="00171B77">
              <w:rPr>
                <w:szCs w:val="24"/>
              </w:rPr>
              <w:t xml:space="preserve">, </w:t>
            </w:r>
            <w:r w:rsidRPr="00171B77">
              <w:rPr>
                <w:szCs w:val="24"/>
              </w:rPr>
              <w:t>процент</w:t>
            </w:r>
          </w:p>
        </w:tc>
        <w:tc>
          <w:tcPr>
            <w:tcW w:w="907" w:type="dxa"/>
          </w:tcPr>
          <w:p w:rsidR="002D0502" w:rsidRPr="00171B77" w:rsidRDefault="002D0502" w:rsidP="002D0502">
            <w:pPr>
              <w:pStyle w:val="ConsPlusNormal"/>
              <w:jc w:val="center"/>
              <w:rPr>
                <w:szCs w:val="24"/>
              </w:rPr>
            </w:pPr>
            <w:r w:rsidRPr="00171B77">
              <w:rPr>
                <w:szCs w:val="24"/>
              </w:rPr>
              <w:t>90</w:t>
            </w:r>
          </w:p>
        </w:tc>
        <w:tc>
          <w:tcPr>
            <w:tcW w:w="907" w:type="dxa"/>
          </w:tcPr>
          <w:p w:rsidR="002D0502" w:rsidRPr="00171B77" w:rsidRDefault="002D0502" w:rsidP="002D0502">
            <w:pPr>
              <w:jc w:val="center"/>
            </w:pPr>
            <w:r w:rsidRPr="00171B77">
              <w:rPr>
                <w:szCs w:val="24"/>
              </w:rPr>
              <w:t>90</w:t>
            </w:r>
          </w:p>
        </w:tc>
        <w:tc>
          <w:tcPr>
            <w:tcW w:w="907" w:type="dxa"/>
          </w:tcPr>
          <w:p w:rsidR="002D0502" w:rsidRPr="00171B77" w:rsidRDefault="002D0502" w:rsidP="002D0502">
            <w:pPr>
              <w:jc w:val="center"/>
            </w:pPr>
            <w:r w:rsidRPr="00171B77">
              <w:rPr>
                <w:szCs w:val="24"/>
              </w:rPr>
              <w:t>90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lastRenderedPageBreak/>
              <w:t>2.15</w:t>
            </w:r>
          </w:p>
        </w:tc>
        <w:tc>
          <w:tcPr>
            <w:tcW w:w="5612" w:type="dxa"/>
          </w:tcPr>
          <w:p w:rsidR="0048530C" w:rsidRPr="00171B77" w:rsidRDefault="0048530C" w:rsidP="003D6A4D">
            <w:pPr>
              <w:pStyle w:val="ConsPlusNormal"/>
              <w:rPr>
                <w:szCs w:val="24"/>
              </w:rPr>
            </w:pPr>
            <w:r w:rsidRPr="00171B77">
              <w:rPr>
                <w:szCs w:val="24"/>
              </w:rPr>
              <w:t>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w:t>
            </w:r>
            <w:r w:rsidR="001E7833" w:rsidRPr="00171B77">
              <w:rPr>
                <w:szCs w:val="24"/>
              </w:rPr>
              <w:t xml:space="preserve">, </w:t>
            </w:r>
            <w:r w:rsidR="00A7107C" w:rsidRPr="00171B77">
              <w:rPr>
                <w:szCs w:val="24"/>
              </w:rPr>
              <w:t>процент</w:t>
            </w:r>
          </w:p>
        </w:tc>
        <w:tc>
          <w:tcPr>
            <w:tcW w:w="907" w:type="dxa"/>
          </w:tcPr>
          <w:p w:rsidR="0048530C" w:rsidRPr="00171B77" w:rsidRDefault="002D0502" w:rsidP="0048530C">
            <w:pPr>
              <w:pStyle w:val="ConsPlusNormal"/>
              <w:jc w:val="center"/>
              <w:rPr>
                <w:szCs w:val="24"/>
              </w:rPr>
            </w:pPr>
            <w:r w:rsidRPr="00171B77">
              <w:rPr>
                <w:szCs w:val="24"/>
              </w:rPr>
              <w:t>100</w:t>
            </w:r>
          </w:p>
        </w:tc>
        <w:tc>
          <w:tcPr>
            <w:tcW w:w="907" w:type="dxa"/>
          </w:tcPr>
          <w:p w:rsidR="0048530C" w:rsidRPr="00171B77" w:rsidRDefault="000C5792" w:rsidP="0048530C">
            <w:pPr>
              <w:pStyle w:val="ConsPlusNormal"/>
              <w:jc w:val="center"/>
              <w:rPr>
                <w:szCs w:val="24"/>
              </w:rPr>
            </w:pPr>
            <w:r w:rsidRPr="00171B77">
              <w:rPr>
                <w:szCs w:val="24"/>
              </w:rPr>
              <w:t>100</w:t>
            </w:r>
          </w:p>
        </w:tc>
        <w:tc>
          <w:tcPr>
            <w:tcW w:w="907" w:type="dxa"/>
          </w:tcPr>
          <w:p w:rsidR="0048530C" w:rsidRPr="00171B77" w:rsidRDefault="0048530C" w:rsidP="0048530C">
            <w:pPr>
              <w:pStyle w:val="ConsPlusNormal"/>
              <w:jc w:val="center"/>
              <w:rPr>
                <w:szCs w:val="24"/>
              </w:rPr>
            </w:pPr>
            <w:r w:rsidRPr="00171B77">
              <w:rPr>
                <w:szCs w:val="24"/>
              </w:rPr>
              <w:t>100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2.16</w:t>
            </w:r>
          </w:p>
        </w:tc>
        <w:tc>
          <w:tcPr>
            <w:tcW w:w="5612" w:type="dxa"/>
          </w:tcPr>
          <w:p w:rsidR="0048530C" w:rsidRPr="00171B77" w:rsidRDefault="0048530C" w:rsidP="003D6A4D">
            <w:pPr>
              <w:pStyle w:val="ConsPlusNormal"/>
              <w:rPr>
                <w:szCs w:val="24"/>
              </w:rPr>
            </w:pPr>
            <w:r w:rsidRPr="00171B77">
              <w:rPr>
                <w:szCs w:val="24"/>
              </w:rPr>
              <w:t>Доля лиц репродуктивного возраста, прошедших диспансеризацию для оценки репродуктивного здоровья (отдельно по мужчинам и женщинам</w:t>
            </w:r>
            <w:r w:rsidR="001E7833" w:rsidRPr="00171B77">
              <w:rPr>
                <w:szCs w:val="24"/>
              </w:rPr>
              <w:t>)</w:t>
            </w:r>
            <w:r w:rsidR="00A7107C" w:rsidRPr="00171B77">
              <w:rPr>
                <w:szCs w:val="24"/>
              </w:rPr>
              <w:t>, процент</w:t>
            </w:r>
            <w:r w:rsidR="001E7833" w:rsidRPr="00171B77">
              <w:rPr>
                <w:szCs w:val="24"/>
              </w:rPr>
              <w:t>:</w:t>
            </w:r>
          </w:p>
        </w:tc>
        <w:tc>
          <w:tcPr>
            <w:tcW w:w="907" w:type="dxa"/>
          </w:tcPr>
          <w:p w:rsidR="0048530C" w:rsidRPr="00171B77" w:rsidRDefault="0048530C" w:rsidP="0048530C">
            <w:pPr>
              <w:pStyle w:val="ConsPlusNormal"/>
              <w:jc w:val="center"/>
              <w:rPr>
                <w:szCs w:val="24"/>
              </w:rPr>
            </w:pPr>
          </w:p>
        </w:tc>
        <w:tc>
          <w:tcPr>
            <w:tcW w:w="907" w:type="dxa"/>
          </w:tcPr>
          <w:p w:rsidR="0048530C" w:rsidRPr="00171B77" w:rsidRDefault="0048530C" w:rsidP="0048530C">
            <w:pPr>
              <w:pStyle w:val="ConsPlusNormal"/>
              <w:jc w:val="center"/>
              <w:rPr>
                <w:szCs w:val="24"/>
              </w:rPr>
            </w:pPr>
          </w:p>
        </w:tc>
        <w:tc>
          <w:tcPr>
            <w:tcW w:w="907" w:type="dxa"/>
          </w:tcPr>
          <w:p w:rsidR="0048530C" w:rsidRPr="00171B77" w:rsidRDefault="0048530C" w:rsidP="0048530C">
            <w:pPr>
              <w:pStyle w:val="ConsPlusNormal"/>
              <w:jc w:val="center"/>
              <w:rPr>
                <w:szCs w:val="24"/>
              </w:rPr>
            </w:pPr>
          </w:p>
        </w:tc>
      </w:tr>
      <w:tr w:rsidR="00953F03" w:rsidRPr="00171B77" w:rsidTr="0048530C">
        <w:tc>
          <w:tcPr>
            <w:tcW w:w="737" w:type="dxa"/>
          </w:tcPr>
          <w:p w:rsidR="00090A07" w:rsidRPr="00171B77" w:rsidRDefault="001E7833" w:rsidP="00090A07">
            <w:pPr>
              <w:pStyle w:val="ConsPlusNormal"/>
              <w:jc w:val="center"/>
              <w:rPr>
                <w:szCs w:val="24"/>
              </w:rPr>
            </w:pPr>
            <w:r w:rsidRPr="00171B77">
              <w:rPr>
                <w:szCs w:val="24"/>
              </w:rPr>
              <w:t>2.16.1</w:t>
            </w:r>
          </w:p>
        </w:tc>
        <w:tc>
          <w:tcPr>
            <w:tcW w:w="5612" w:type="dxa"/>
          </w:tcPr>
          <w:p w:rsidR="00090A07" w:rsidRPr="00171B77" w:rsidRDefault="00090A07" w:rsidP="00090A07">
            <w:pPr>
              <w:pStyle w:val="ConsPlusNormal"/>
              <w:jc w:val="both"/>
              <w:rPr>
                <w:szCs w:val="24"/>
              </w:rPr>
            </w:pPr>
            <w:r w:rsidRPr="00171B77">
              <w:rPr>
                <w:szCs w:val="24"/>
              </w:rPr>
              <w:t>мужчины</w:t>
            </w:r>
          </w:p>
        </w:tc>
        <w:tc>
          <w:tcPr>
            <w:tcW w:w="907" w:type="dxa"/>
          </w:tcPr>
          <w:p w:rsidR="00090A07" w:rsidRPr="00171B77" w:rsidRDefault="00674F83" w:rsidP="00674F83">
            <w:pPr>
              <w:pStyle w:val="ConsPlusNormal"/>
              <w:jc w:val="center"/>
            </w:pPr>
            <w:r w:rsidRPr="00171B77">
              <w:t>25</w:t>
            </w:r>
          </w:p>
        </w:tc>
        <w:tc>
          <w:tcPr>
            <w:tcW w:w="907" w:type="dxa"/>
          </w:tcPr>
          <w:p w:rsidR="00090A07" w:rsidRPr="00171B77" w:rsidRDefault="00674F83" w:rsidP="00674F83">
            <w:pPr>
              <w:pStyle w:val="ConsPlusNormal"/>
              <w:jc w:val="center"/>
            </w:pPr>
            <w:r w:rsidRPr="00171B77">
              <w:t>25</w:t>
            </w:r>
          </w:p>
        </w:tc>
        <w:tc>
          <w:tcPr>
            <w:tcW w:w="907" w:type="dxa"/>
          </w:tcPr>
          <w:p w:rsidR="00090A07" w:rsidRPr="00171B77" w:rsidRDefault="00674F83" w:rsidP="00674F83">
            <w:pPr>
              <w:pStyle w:val="ConsPlusNormal"/>
              <w:jc w:val="center"/>
            </w:pPr>
            <w:r w:rsidRPr="00171B77">
              <w:t>2</w:t>
            </w:r>
            <w:r w:rsidR="00090A07" w:rsidRPr="00171B77">
              <w:t>5</w:t>
            </w:r>
          </w:p>
        </w:tc>
      </w:tr>
      <w:tr w:rsidR="00953F03" w:rsidRPr="00171B77" w:rsidTr="0048530C">
        <w:tc>
          <w:tcPr>
            <w:tcW w:w="737" w:type="dxa"/>
          </w:tcPr>
          <w:p w:rsidR="00090A07" w:rsidRPr="00171B77" w:rsidRDefault="001E7833" w:rsidP="00090A07">
            <w:pPr>
              <w:pStyle w:val="ConsPlusNormal"/>
              <w:jc w:val="center"/>
              <w:rPr>
                <w:szCs w:val="24"/>
              </w:rPr>
            </w:pPr>
            <w:r w:rsidRPr="00171B77">
              <w:rPr>
                <w:szCs w:val="24"/>
              </w:rPr>
              <w:t>2.16.2</w:t>
            </w:r>
          </w:p>
        </w:tc>
        <w:tc>
          <w:tcPr>
            <w:tcW w:w="5612" w:type="dxa"/>
          </w:tcPr>
          <w:p w:rsidR="00090A07" w:rsidRPr="00171B77" w:rsidRDefault="00090A07" w:rsidP="00090A07">
            <w:pPr>
              <w:pStyle w:val="ConsPlusNormal"/>
              <w:jc w:val="both"/>
              <w:rPr>
                <w:szCs w:val="24"/>
              </w:rPr>
            </w:pPr>
            <w:r w:rsidRPr="00171B77">
              <w:rPr>
                <w:szCs w:val="24"/>
              </w:rPr>
              <w:t>женщины</w:t>
            </w:r>
          </w:p>
        </w:tc>
        <w:tc>
          <w:tcPr>
            <w:tcW w:w="907" w:type="dxa"/>
          </w:tcPr>
          <w:p w:rsidR="00090A07" w:rsidRPr="00171B77" w:rsidRDefault="00674F83" w:rsidP="00674F83">
            <w:pPr>
              <w:pStyle w:val="ConsPlusNormal"/>
              <w:jc w:val="center"/>
            </w:pPr>
            <w:r w:rsidRPr="00171B77">
              <w:t>3</w:t>
            </w:r>
            <w:r w:rsidR="00090A07" w:rsidRPr="00171B77">
              <w:t>5</w:t>
            </w:r>
          </w:p>
        </w:tc>
        <w:tc>
          <w:tcPr>
            <w:tcW w:w="907" w:type="dxa"/>
          </w:tcPr>
          <w:p w:rsidR="00090A07" w:rsidRPr="00171B77" w:rsidRDefault="00674F83" w:rsidP="00674F83">
            <w:pPr>
              <w:pStyle w:val="ConsPlusNormal"/>
              <w:jc w:val="center"/>
            </w:pPr>
            <w:r w:rsidRPr="00171B77">
              <w:t>35</w:t>
            </w:r>
          </w:p>
        </w:tc>
        <w:tc>
          <w:tcPr>
            <w:tcW w:w="907" w:type="dxa"/>
          </w:tcPr>
          <w:p w:rsidR="00090A07" w:rsidRPr="00171B77" w:rsidRDefault="00674F83" w:rsidP="00674F83">
            <w:pPr>
              <w:pStyle w:val="ConsPlusNormal"/>
              <w:jc w:val="center"/>
            </w:pPr>
            <w:r w:rsidRPr="00171B77">
              <w:t>35</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2.17</w:t>
            </w:r>
          </w:p>
        </w:tc>
        <w:tc>
          <w:tcPr>
            <w:tcW w:w="5612" w:type="dxa"/>
          </w:tcPr>
          <w:p w:rsidR="0048530C" w:rsidRPr="00171B77" w:rsidRDefault="0048530C" w:rsidP="0048530C">
            <w:pPr>
              <w:pStyle w:val="ConsPlusNormal"/>
              <w:rPr>
                <w:szCs w:val="24"/>
              </w:rPr>
            </w:pPr>
            <w:r w:rsidRPr="00171B77">
              <w:rPr>
                <w:szCs w:val="24"/>
              </w:rPr>
              <w:t xml:space="preserve">Доля пациентов, обследованных перед проведением вспомогательных репродуктивных технологий </w:t>
            </w:r>
            <w:r w:rsidR="003D6A4D" w:rsidRPr="00171B77">
              <w:rPr>
                <w:szCs w:val="24"/>
              </w:rPr>
              <w:br/>
            </w:r>
            <w:r w:rsidRPr="00171B77">
              <w:rPr>
                <w:szCs w:val="24"/>
              </w:rPr>
              <w:t>в соответствие с критериями качества проведения программ вспомогательных репродуктивных технологий клинических рекомендаций «Женское бесплодие»</w:t>
            </w:r>
            <w:r w:rsidR="00987F6C"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100</w:t>
            </w:r>
          </w:p>
        </w:tc>
        <w:tc>
          <w:tcPr>
            <w:tcW w:w="907" w:type="dxa"/>
          </w:tcPr>
          <w:p w:rsidR="0048530C" w:rsidRPr="00171B77" w:rsidRDefault="0048530C" w:rsidP="0048530C">
            <w:pPr>
              <w:pStyle w:val="ConsPlusNormal"/>
              <w:jc w:val="center"/>
              <w:rPr>
                <w:szCs w:val="24"/>
              </w:rPr>
            </w:pPr>
            <w:r w:rsidRPr="00171B77">
              <w:rPr>
                <w:szCs w:val="24"/>
              </w:rPr>
              <w:t>100</w:t>
            </w:r>
          </w:p>
        </w:tc>
        <w:tc>
          <w:tcPr>
            <w:tcW w:w="907" w:type="dxa"/>
          </w:tcPr>
          <w:p w:rsidR="0048530C" w:rsidRPr="00171B77" w:rsidRDefault="0048530C" w:rsidP="0048530C">
            <w:pPr>
              <w:pStyle w:val="ConsPlusNormal"/>
              <w:jc w:val="center"/>
              <w:rPr>
                <w:szCs w:val="24"/>
              </w:rPr>
            </w:pPr>
            <w:r w:rsidRPr="00171B77">
              <w:rPr>
                <w:szCs w:val="24"/>
              </w:rPr>
              <w:t>100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2.18</w:t>
            </w:r>
          </w:p>
        </w:tc>
        <w:tc>
          <w:tcPr>
            <w:tcW w:w="5612" w:type="dxa"/>
          </w:tcPr>
          <w:p w:rsidR="0048530C" w:rsidRPr="00171B77" w:rsidRDefault="0048530C" w:rsidP="003D6A4D">
            <w:pPr>
              <w:pStyle w:val="ConsPlusNormal"/>
              <w:rPr>
                <w:szCs w:val="24"/>
              </w:rPr>
            </w:pPr>
            <w:r w:rsidRPr="00171B77">
              <w:rPr>
                <w:szCs w:val="24"/>
              </w:rPr>
              <w:t xml:space="preserve">Число циклов </w:t>
            </w:r>
            <w:r w:rsidR="00987F6C" w:rsidRPr="00171B77">
              <w:rPr>
                <w:szCs w:val="24"/>
              </w:rPr>
              <w:t>ЭКО</w:t>
            </w:r>
            <w:r w:rsidRPr="00171B77">
              <w:rPr>
                <w:szCs w:val="24"/>
              </w:rPr>
              <w:t>, выполняемых медицинской организацией, в течение одного года</w:t>
            </w:r>
          </w:p>
        </w:tc>
        <w:tc>
          <w:tcPr>
            <w:tcW w:w="907" w:type="dxa"/>
          </w:tcPr>
          <w:p w:rsidR="0048530C" w:rsidRPr="00171B77" w:rsidRDefault="0048530C" w:rsidP="0048530C">
            <w:pPr>
              <w:pStyle w:val="ConsPlusNormal"/>
              <w:jc w:val="center"/>
              <w:rPr>
                <w:szCs w:val="24"/>
              </w:rPr>
            </w:pPr>
            <w:r w:rsidRPr="00171B77">
              <w:rPr>
                <w:szCs w:val="24"/>
              </w:rPr>
              <w:t>100</w:t>
            </w:r>
          </w:p>
        </w:tc>
        <w:tc>
          <w:tcPr>
            <w:tcW w:w="907" w:type="dxa"/>
          </w:tcPr>
          <w:p w:rsidR="0048530C" w:rsidRPr="00171B77" w:rsidRDefault="0048530C" w:rsidP="0048530C">
            <w:pPr>
              <w:pStyle w:val="ConsPlusNormal"/>
              <w:jc w:val="center"/>
              <w:rPr>
                <w:szCs w:val="24"/>
              </w:rPr>
            </w:pPr>
            <w:r w:rsidRPr="00171B77">
              <w:rPr>
                <w:szCs w:val="24"/>
              </w:rPr>
              <w:t>100</w:t>
            </w:r>
          </w:p>
        </w:tc>
        <w:tc>
          <w:tcPr>
            <w:tcW w:w="907" w:type="dxa"/>
          </w:tcPr>
          <w:p w:rsidR="0048530C" w:rsidRPr="00171B77" w:rsidRDefault="0048530C" w:rsidP="0048530C">
            <w:pPr>
              <w:pStyle w:val="ConsPlusNormal"/>
              <w:jc w:val="center"/>
              <w:rPr>
                <w:szCs w:val="24"/>
              </w:rPr>
            </w:pPr>
            <w:r w:rsidRPr="00171B77">
              <w:rPr>
                <w:szCs w:val="24"/>
              </w:rPr>
              <w:t>100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2.19</w:t>
            </w:r>
          </w:p>
        </w:tc>
        <w:tc>
          <w:tcPr>
            <w:tcW w:w="5612" w:type="dxa"/>
          </w:tcPr>
          <w:p w:rsidR="0048530C" w:rsidRPr="00171B77" w:rsidRDefault="0048530C" w:rsidP="000444D3">
            <w:pPr>
              <w:pStyle w:val="ConsPlusNormal"/>
              <w:rPr>
                <w:szCs w:val="24"/>
              </w:rPr>
            </w:pPr>
            <w:r w:rsidRPr="00171B77">
              <w:rPr>
                <w:szCs w:val="24"/>
              </w:rPr>
              <w:t xml:space="preserve">Доля случаев </w:t>
            </w:r>
            <w:r w:rsidR="00987F6C" w:rsidRPr="00171B77">
              <w:rPr>
                <w:szCs w:val="24"/>
              </w:rPr>
              <w:t>ЭКО</w:t>
            </w:r>
            <w:r w:rsidRPr="00171B77">
              <w:rPr>
                <w:szCs w:val="24"/>
              </w:rPr>
              <w:t xml:space="preserve">, по результатам которого </w:t>
            </w:r>
            <w:r w:rsidR="00A558A1" w:rsidRPr="00171B77">
              <w:rPr>
                <w:szCs w:val="24"/>
              </w:rPr>
              <w:br/>
            </w:r>
            <w:r w:rsidRPr="00171B77">
              <w:rPr>
                <w:szCs w:val="24"/>
              </w:rPr>
              <w:t>у женщины наступила беременность</w:t>
            </w:r>
            <w:r w:rsidR="000444D3" w:rsidRPr="00171B77">
              <w:rPr>
                <w:szCs w:val="24"/>
              </w:rPr>
              <w:t>,</w:t>
            </w:r>
            <w:r w:rsidRPr="00171B77">
              <w:rPr>
                <w:szCs w:val="24"/>
              </w:rPr>
              <w:t xml:space="preserve"> процент</w:t>
            </w:r>
          </w:p>
        </w:tc>
        <w:tc>
          <w:tcPr>
            <w:tcW w:w="907" w:type="dxa"/>
          </w:tcPr>
          <w:p w:rsidR="0048530C" w:rsidRPr="00171B77" w:rsidRDefault="0048530C" w:rsidP="0048530C">
            <w:pPr>
              <w:pStyle w:val="ConsPlusNormal"/>
              <w:jc w:val="center"/>
              <w:rPr>
                <w:szCs w:val="24"/>
              </w:rPr>
            </w:pPr>
            <w:r w:rsidRPr="00171B77">
              <w:rPr>
                <w:szCs w:val="24"/>
              </w:rPr>
              <w:t>35</w:t>
            </w:r>
          </w:p>
        </w:tc>
        <w:tc>
          <w:tcPr>
            <w:tcW w:w="907" w:type="dxa"/>
          </w:tcPr>
          <w:p w:rsidR="0048530C" w:rsidRPr="00171B77" w:rsidRDefault="0048530C" w:rsidP="0048530C">
            <w:pPr>
              <w:pStyle w:val="ConsPlusNormal"/>
              <w:jc w:val="center"/>
              <w:rPr>
                <w:szCs w:val="24"/>
              </w:rPr>
            </w:pPr>
            <w:r w:rsidRPr="00171B77">
              <w:rPr>
                <w:szCs w:val="24"/>
              </w:rPr>
              <w:t>35</w:t>
            </w:r>
          </w:p>
        </w:tc>
        <w:tc>
          <w:tcPr>
            <w:tcW w:w="907" w:type="dxa"/>
          </w:tcPr>
          <w:p w:rsidR="0048530C" w:rsidRPr="00171B77" w:rsidRDefault="0048530C" w:rsidP="0048530C">
            <w:pPr>
              <w:pStyle w:val="ConsPlusNormal"/>
              <w:jc w:val="center"/>
              <w:rPr>
                <w:szCs w:val="24"/>
              </w:rPr>
            </w:pPr>
            <w:r w:rsidRPr="00171B77">
              <w:rPr>
                <w:szCs w:val="24"/>
              </w:rPr>
              <w:t>35</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2.20</w:t>
            </w:r>
          </w:p>
        </w:tc>
        <w:tc>
          <w:tcPr>
            <w:tcW w:w="5612" w:type="dxa"/>
          </w:tcPr>
          <w:p w:rsidR="0048530C" w:rsidRPr="00171B77" w:rsidRDefault="0048530C" w:rsidP="00A558A1">
            <w:pPr>
              <w:pStyle w:val="ConsPlusNormal"/>
              <w:rPr>
                <w:szCs w:val="24"/>
              </w:rPr>
            </w:pPr>
            <w:r w:rsidRPr="00171B77">
              <w:rPr>
                <w:szCs w:val="24"/>
              </w:rPr>
              <w:t xml:space="preserve">Доля женщин, у которых беременность после применения процедуры </w:t>
            </w:r>
            <w:r w:rsidR="00987F6C" w:rsidRPr="00171B77">
              <w:rPr>
                <w:szCs w:val="24"/>
              </w:rPr>
              <w:t>ЭКО</w:t>
            </w:r>
            <w:r w:rsidRPr="00171B77">
              <w:rPr>
                <w:szCs w:val="24"/>
              </w:rPr>
              <w:t xml:space="preserve"> (циклов с переносом эмбрионов) завершилась родами, в общем числе женщин, которым были проведены процедуры </w:t>
            </w:r>
            <w:r w:rsidR="00A558A1" w:rsidRPr="00171B77">
              <w:rPr>
                <w:szCs w:val="24"/>
              </w:rPr>
              <w:t>ЭКО</w:t>
            </w:r>
            <w:r w:rsidRPr="00171B77">
              <w:rPr>
                <w:szCs w:val="24"/>
              </w:rPr>
              <w:t xml:space="preserve"> (циклы с переносом эмбрионов)</w:t>
            </w:r>
            <w:r w:rsidR="00987F6C" w:rsidRPr="00171B77">
              <w:rPr>
                <w:szCs w:val="24"/>
              </w:rPr>
              <w:t>,</w:t>
            </w:r>
            <w:r w:rsidR="00A558A1"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30</w:t>
            </w:r>
          </w:p>
        </w:tc>
        <w:tc>
          <w:tcPr>
            <w:tcW w:w="907" w:type="dxa"/>
          </w:tcPr>
          <w:p w:rsidR="0048530C" w:rsidRPr="00171B77" w:rsidRDefault="0048530C" w:rsidP="0048530C">
            <w:pPr>
              <w:pStyle w:val="ConsPlusNormal"/>
              <w:jc w:val="center"/>
              <w:rPr>
                <w:szCs w:val="24"/>
              </w:rPr>
            </w:pPr>
            <w:r w:rsidRPr="00171B77">
              <w:rPr>
                <w:szCs w:val="24"/>
              </w:rPr>
              <w:t>30</w:t>
            </w:r>
          </w:p>
        </w:tc>
        <w:tc>
          <w:tcPr>
            <w:tcW w:w="907" w:type="dxa"/>
          </w:tcPr>
          <w:p w:rsidR="0048530C" w:rsidRPr="00171B77" w:rsidRDefault="0048530C" w:rsidP="0048530C">
            <w:pPr>
              <w:pStyle w:val="ConsPlusNormal"/>
              <w:jc w:val="center"/>
              <w:rPr>
                <w:szCs w:val="24"/>
              </w:rPr>
            </w:pPr>
            <w:r w:rsidRPr="00171B77">
              <w:rPr>
                <w:szCs w:val="24"/>
              </w:rPr>
              <w:t>30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2.21</w:t>
            </w:r>
          </w:p>
        </w:tc>
        <w:tc>
          <w:tcPr>
            <w:tcW w:w="5612" w:type="dxa"/>
          </w:tcPr>
          <w:p w:rsidR="0048530C" w:rsidRPr="00171B77" w:rsidRDefault="0048530C" w:rsidP="0048530C">
            <w:pPr>
              <w:pStyle w:val="ConsPlusNormal"/>
              <w:rPr>
                <w:szCs w:val="24"/>
              </w:rPr>
            </w:pPr>
            <w:r w:rsidRPr="00171B77">
              <w:rPr>
                <w:szCs w:val="24"/>
              </w:rPr>
              <w:t xml:space="preserve">Количество обоснованных жалоб, в том числе </w:t>
            </w:r>
            <w:r w:rsidR="003D6A4D" w:rsidRPr="00171B77">
              <w:rPr>
                <w:szCs w:val="24"/>
              </w:rPr>
              <w:br/>
            </w:r>
            <w:r w:rsidRPr="00171B77">
              <w:rPr>
                <w:szCs w:val="24"/>
              </w:rPr>
              <w:t xml:space="preserve">на несоблюдение сроков ожидания оказания и отказ в оказании медицинской помощи, предоставляемой </w:t>
            </w:r>
            <w:r w:rsidR="003D6A4D" w:rsidRPr="00171B77">
              <w:rPr>
                <w:szCs w:val="24"/>
              </w:rPr>
              <w:br/>
            </w:r>
            <w:r w:rsidRPr="00171B77">
              <w:rPr>
                <w:szCs w:val="24"/>
              </w:rPr>
              <w:t>в рамках Территориальной программы</w:t>
            </w:r>
            <w:r w:rsidR="00987F6C" w:rsidRPr="00171B77">
              <w:rPr>
                <w:szCs w:val="24"/>
              </w:rPr>
              <w:t xml:space="preserve">, </w:t>
            </w:r>
            <w:r w:rsidRPr="00171B77">
              <w:rPr>
                <w:szCs w:val="24"/>
              </w:rPr>
              <w:t xml:space="preserve">доля </w:t>
            </w:r>
            <w:r w:rsidR="003D6A4D" w:rsidRPr="00171B77">
              <w:rPr>
                <w:szCs w:val="24"/>
              </w:rPr>
              <w:br/>
            </w:r>
            <w:r w:rsidRPr="00171B77">
              <w:rPr>
                <w:szCs w:val="24"/>
              </w:rPr>
              <w:t>от числа зарегистрированных обращений</w:t>
            </w:r>
          </w:p>
        </w:tc>
        <w:tc>
          <w:tcPr>
            <w:tcW w:w="907" w:type="dxa"/>
          </w:tcPr>
          <w:p w:rsidR="0048530C" w:rsidRPr="00171B77" w:rsidRDefault="0048530C" w:rsidP="0048530C">
            <w:pPr>
              <w:pStyle w:val="ConsPlusNormal"/>
              <w:jc w:val="center"/>
              <w:rPr>
                <w:szCs w:val="24"/>
              </w:rPr>
            </w:pPr>
            <w:r w:rsidRPr="00171B77">
              <w:rPr>
                <w:szCs w:val="24"/>
              </w:rPr>
              <w:t>0,05</w:t>
            </w:r>
          </w:p>
        </w:tc>
        <w:tc>
          <w:tcPr>
            <w:tcW w:w="907" w:type="dxa"/>
          </w:tcPr>
          <w:p w:rsidR="0048530C" w:rsidRPr="00171B77" w:rsidRDefault="0048530C" w:rsidP="0048530C">
            <w:pPr>
              <w:pStyle w:val="ConsPlusNormal"/>
              <w:jc w:val="center"/>
              <w:rPr>
                <w:szCs w:val="24"/>
              </w:rPr>
            </w:pPr>
            <w:r w:rsidRPr="00171B77">
              <w:rPr>
                <w:szCs w:val="24"/>
              </w:rPr>
              <w:t>0,05</w:t>
            </w:r>
          </w:p>
        </w:tc>
        <w:tc>
          <w:tcPr>
            <w:tcW w:w="907" w:type="dxa"/>
          </w:tcPr>
          <w:p w:rsidR="0048530C" w:rsidRPr="00171B77" w:rsidRDefault="0048530C" w:rsidP="0048530C">
            <w:pPr>
              <w:pStyle w:val="ConsPlusNormal"/>
              <w:jc w:val="center"/>
              <w:rPr>
                <w:szCs w:val="24"/>
              </w:rPr>
            </w:pPr>
            <w:r w:rsidRPr="00171B77">
              <w:rPr>
                <w:szCs w:val="24"/>
              </w:rPr>
              <w:t>0,05</w:t>
            </w:r>
          </w:p>
        </w:tc>
      </w:tr>
      <w:tr w:rsidR="00953F03" w:rsidRPr="00171B77" w:rsidTr="0048530C">
        <w:tc>
          <w:tcPr>
            <w:tcW w:w="737" w:type="dxa"/>
          </w:tcPr>
          <w:p w:rsidR="0048530C" w:rsidRPr="00171B77" w:rsidRDefault="000F6FC0" w:rsidP="0048530C">
            <w:pPr>
              <w:pStyle w:val="ConsPlusNormal"/>
              <w:jc w:val="center"/>
              <w:rPr>
                <w:szCs w:val="24"/>
              </w:rPr>
            </w:pPr>
            <w:r w:rsidRPr="00171B77">
              <w:rPr>
                <w:szCs w:val="24"/>
              </w:rPr>
              <w:t>2.22</w:t>
            </w:r>
          </w:p>
        </w:tc>
        <w:tc>
          <w:tcPr>
            <w:tcW w:w="5612" w:type="dxa"/>
          </w:tcPr>
          <w:p w:rsidR="0048530C" w:rsidRPr="00171B77" w:rsidRDefault="0048530C" w:rsidP="0048530C">
            <w:pPr>
              <w:pStyle w:val="ConsPlusNormal"/>
              <w:rPr>
                <w:szCs w:val="24"/>
              </w:rPr>
            </w:pPr>
            <w:r w:rsidRPr="00171B77">
              <w:rPr>
                <w:szCs w:val="24"/>
              </w:rPr>
              <w:t xml:space="preserve">Охват диспансерным наблюдением граждан, состоящих на учете в медицинской организации </w:t>
            </w:r>
            <w:r w:rsidR="003D6A4D" w:rsidRPr="00171B77">
              <w:rPr>
                <w:szCs w:val="24"/>
              </w:rPr>
              <w:br/>
            </w:r>
            <w:r w:rsidRPr="00171B77">
              <w:rPr>
                <w:szCs w:val="24"/>
              </w:rPr>
              <w:t>с диагнозом «хроническая обструктивная болезнь легких»</w:t>
            </w:r>
            <w:r w:rsidR="00987F6C" w:rsidRPr="00171B77">
              <w:rPr>
                <w:szCs w:val="24"/>
              </w:rPr>
              <w:t xml:space="preserve">, </w:t>
            </w:r>
            <w:r w:rsidRPr="00171B77">
              <w:rPr>
                <w:szCs w:val="24"/>
              </w:rPr>
              <w:t>процент в год</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w:t>
            </w:r>
            <w:r w:rsidR="000F6FC0" w:rsidRPr="00171B77">
              <w:rPr>
                <w:szCs w:val="24"/>
              </w:rPr>
              <w:t>3</w:t>
            </w:r>
          </w:p>
        </w:tc>
        <w:tc>
          <w:tcPr>
            <w:tcW w:w="5612" w:type="dxa"/>
          </w:tcPr>
          <w:p w:rsidR="0048530C" w:rsidRPr="00171B77" w:rsidRDefault="0048530C" w:rsidP="0048530C">
            <w:pPr>
              <w:pStyle w:val="ConsPlusNormal"/>
              <w:rPr>
                <w:szCs w:val="24"/>
              </w:rPr>
            </w:pPr>
            <w:r w:rsidRPr="00171B77">
              <w:rPr>
                <w:szCs w:val="24"/>
              </w:rPr>
              <w:t>Доля пациентов с диагнозом «хроническая сердечная недостаточность», находящихся под диспансерным наблюдением, получающих лекарственное обеспечение</w:t>
            </w:r>
            <w:r w:rsidR="00987F6C" w:rsidRPr="00171B77">
              <w:rPr>
                <w:szCs w:val="24"/>
              </w:rPr>
              <w:t xml:space="preserve">, </w:t>
            </w:r>
            <w:r w:rsidR="00A7107C"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90</w:t>
            </w:r>
          </w:p>
        </w:tc>
        <w:tc>
          <w:tcPr>
            <w:tcW w:w="907" w:type="dxa"/>
          </w:tcPr>
          <w:p w:rsidR="0048530C" w:rsidRPr="00171B77" w:rsidRDefault="0048530C" w:rsidP="0048530C">
            <w:pPr>
              <w:pStyle w:val="ConsPlusNormal"/>
              <w:jc w:val="center"/>
              <w:rPr>
                <w:szCs w:val="24"/>
              </w:rPr>
            </w:pPr>
            <w:r w:rsidRPr="00171B77">
              <w:rPr>
                <w:szCs w:val="24"/>
              </w:rPr>
              <w:t>9</w:t>
            </w:r>
            <w:r w:rsidR="001C4B55" w:rsidRPr="00171B77">
              <w:rPr>
                <w:szCs w:val="24"/>
              </w:rPr>
              <w:t>1</w:t>
            </w:r>
          </w:p>
        </w:tc>
        <w:tc>
          <w:tcPr>
            <w:tcW w:w="907" w:type="dxa"/>
          </w:tcPr>
          <w:p w:rsidR="0048530C" w:rsidRPr="00171B77" w:rsidRDefault="0048530C" w:rsidP="0048530C">
            <w:pPr>
              <w:pStyle w:val="ConsPlusNormal"/>
              <w:jc w:val="center"/>
              <w:rPr>
                <w:szCs w:val="24"/>
              </w:rPr>
            </w:pPr>
            <w:r w:rsidRPr="00171B77">
              <w:rPr>
                <w:szCs w:val="24"/>
              </w:rPr>
              <w:t>9</w:t>
            </w:r>
            <w:r w:rsidR="001C4B55" w:rsidRPr="00171B77">
              <w:rPr>
                <w:szCs w:val="24"/>
              </w:rPr>
              <w:t>1</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w:t>
            </w:r>
            <w:r w:rsidR="000F6FC0" w:rsidRPr="00171B77">
              <w:rPr>
                <w:szCs w:val="24"/>
              </w:rPr>
              <w:t>4</w:t>
            </w:r>
          </w:p>
        </w:tc>
        <w:tc>
          <w:tcPr>
            <w:tcW w:w="5612" w:type="dxa"/>
          </w:tcPr>
          <w:p w:rsidR="0048530C" w:rsidRPr="00171B77" w:rsidRDefault="0048530C" w:rsidP="0048530C">
            <w:pPr>
              <w:pStyle w:val="ConsPlusNormal"/>
              <w:rPr>
                <w:szCs w:val="24"/>
              </w:rPr>
            </w:pPr>
            <w:r w:rsidRPr="00171B77">
              <w:rPr>
                <w:szCs w:val="24"/>
              </w:rPr>
              <w:t xml:space="preserve">Охват диспансерным наблюдением граждан, </w:t>
            </w:r>
            <w:r w:rsidRPr="00171B77">
              <w:rPr>
                <w:szCs w:val="24"/>
              </w:rPr>
              <w:lastRenderedPageBreak/>
              <w:t xml:space="preserve">состоящих на учете в медицинской организации </w:t>
            </w:r>
            <w:r w:rsidR="003D6A4D" w:rsidRPr="00171B77">
              <w:rPr>
                <w:szCs w:val="24"/>
              </w:rPr>
              <w:br/>
            </w:r>
            <w:r w:rsidRPr="00171B77">
              <w:rPr>
                <w:szCs w:val="24"/>
              </w:rPr>
              <w:t>с диагнозом «гипертоническая болезнь»</w:t>
            </w:r>
            <w:r w:rsidR="00987F6C" w:rsidRPr="00171B77">
              <w:rPr>
                <w:szCs w:val="24"/>
              </w:rPr>
              <w:t xml:space="preserve">, </w:t>
            </w:r>
            <w:r w:rsidRPr="00171B77">
              <w:rPr>
                <w:szCs w:val="24"/>
              </w:rPr>
              <w:t xml:space="preserve">процент </w:t>
            </w:r>
            <w:r w:rsidR="003D6A4D" w:rsidRPr="00171B77">
              <w:rPr>
                <w:szCs w:val="24"/>
              </w:rPr>
              <w:br/>
            </w:r>
            <w:r w:rsidRPr="00171B77">
              <w:rPr>
                <w:szCs w:val="24"/>
              </w:rPr>
              <w:t>в год</w:t>
            </w:r>
          </w:p>
        </w:tc>
        <w:tc>
          <w:tcPr>
            <w:tcW w:w="907" w:type="dxa"/>
          </w:tcPr>
          <w:p w:rsidR="0048530C" w:rsidRPr="00171B77" w:rsidRDefault="001C4B55" w:rsidP="0048530C">
            <w:pPr>
              <w:pStyle w:val="ConsPlusNormal"/>
              <w:jc w:val="center"/>
              <w:rPr>
                <w:szCs w:val="24"/>
              </w:rPr>
            </w:pPr>
            <w:r w:rsidRPr="00171B77">
              <w:rPr>
                <w:szCs w:val="24"/>
              </w:rPr>
              <w:lastRenderedPageBreak/>
              <w:t>70</w:t>
            </w:r>
          </w:p>
        </w:tc>
        <w:tc>
          <w:tcPr>
            <w:tcW w:w="907" w:type="dxa"/>
          </w:tcPr>
          <w:p w:rsidR="0048530C" w:rsidRPr="00171B77" w:rsidRDefault="001C4B55" w:rsidP="0048530C">
            <w:pPr>
              <w:pStyle w:val="ConsPlusNormal"/>
              <w:jc w:val="center"/>
              <w:rPr>
                <w:szCs w:val="24"/>
              </w:rPr>
            </w:pPr>
            <w:r w:rsidRPr="00171B77">
              <w:rPr>
                <w:szCs w:val="24"/>
              </w:rPr>
              <w:t>70</w:t>
            </w:r>
          </w:p>
        </w:tc>
        <w:tc>
          <w:tcPr>
            <w:tcW w:w="907" w:type="dxa"/>
          </w:tcPr>
          <w:p w:rsidR="0048530C" w:rsidRPr="00171B77" w:rsidRDefault="001C4B55" w:rsidP="0048530C">
            <w:pPr>
              <w:pStyle w:val="ConsPlusNormal"/>
              <w:jc w:val="center"/>
              <w:rPr>
                <w:szCs w:val="24"/>
              </w:rPr>
            </w:pPr>
            <w:r w:rsidRPr="00171B77">
              <w:rPr>
                <w:szCs w:val="24"/>
              </w:rPr>
              <w:t>70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lastRenderedPageBreak/>
              <w:t>2.2</w:t>
            </w:r>
            <w:r w:rsidR="000F6FC0" w:rsidRPr="00171B77">
              <w:rPr>
                <w:szCs w:val="24"/>
              </w:rPr>
              <w:t>5</w:t>
            </w:r>
          </w:p>
        </w:tc>
        <w:tc>
          <w:tcPr>
            <w:tcW w:w="5612" w:type="dxa"/>
          </w:tcPr>
          <w:p w:rsidR="0048530C" w:rsidRPr="00171B77" w:rsidRDefault="0048530C" w:rsidP="0048530C">
            <w:pPr>
              <w:pStyle w:val="ConsPlusNormal"/>
              <w:rPr>
                <w:szCs w:val="24"/>
              </w:rPr>
            </w:pPr>
            <w:r w:rsidRPr="00171B77">
              <w:rPr>
                <w:szCs w:val="24"/>
              </w:rPr>
              <w:t xml:space="preserve">Охват диспансерным наблюдением граждан, состоящих на учете в медицинской организации </w:t>
            </w:r>
            <w:r w:rsidR="003D6A4D" w:rsidRPr="00171B77">
              <w:rPr>
                <w:szCs w:val="24"/>
              </w:rPr>
              <w:br/>
            </w:r>
            <w:r w:rsidRPr="00171B77">
              <w:rPr>
                <w:szCs w:val="24"/>
              </w:rPr>
              <w:t>с диагнозом «сахарный диабет»</w:t>
            </w:r>
            <w:r w:rsidR="00987F6C" w:rsidRPr="00171B77">
              <w:rPr>
                <w:szCs w:val="24"/>
              </w:rPr>
              <w:t xml:space="preserve">, </w:t>
            </w:r>
            <w:r w:rsidRPr="00171B77">
              <w:rPr>
                <w:szCs w:val="24"/>
              </w:rPr>
              <w:t>процент в год</w:t>
            </w:r>
          </w:p>
        </w:tc>
        <w:tc>
          <w:tcPr>
            <w:tcW w:w="907" w:type="dxa"/>
          </w:tcPr>
          <w:p w:rsidR="0048530C" w:rsidRPr="00171B77" w:rsidRDefault="0048530C" w:rsidP="0048530C">
            <w:pPr>
              <w:pStyle w:val="ConsPlusNormal"/>
              <w:jc w:val="center"/>
              <w:rPr>
                <w:szCs w:val="24"/>
              </w:rPr>
            </w:pPr>
            <w:r w:rsidRPr="00171B77">
              <w:rPr>
                <w:szCs w:val="24"/>
              </w:rPr>
              <w:t>90</w:t>
            </w:r>
          </w:p>
        </w:tc>
        <w:tc>
          <w:tcPr>
            <w:tcW w:w="907" w:type="dxa"/>
          </w:tcPr>
          <w:p w:rsidR="0048530C" w:rsidRPr="00171B77" w:rsidRDefault="0048530C" w:rsidP="0048530C">
            <w:pPr>
              <w:pStyle w:val="ConsPlusNormal"/>
              <w:jc w:val="center"/>
              <w:rPr>
                <w:szCs w:val="24"/>
              </w:rPr>
            </w:pPr>
            <w:r w:rsidRPr="00171B77">
              <w:rPr>
                <w:szCs w:val="24"/>
              </w:rPr>
              <w:t>90</w:t>
            </w:r>
          </w:p>
        </w:tc>
        <w:tc>
          <w:tcPr>
            <w:tcW w:w="907" w:type="dxa"/>
          </w:tcPr>
          <w:p w:rsidR="0048530C" w:rsidRPr="00171B77" w:rsidRDefault="0048530C" w:rsidP="0048530C">
            <w:pPr>
              <w:pStyle w:val="ConsPlusNormal"/>
              <w:jc w:val="center"/>
              <w:rPr>
                <w:szCs w:val="24"/>
              </w:rPr>
            </w:pPr>
            <w:r w:rsidRPr="00171B77">
              <w:rPr>
                <w:szCs w:val="24"/>
              </w:rPr>
              <w:t>90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w:t>
            </w:r>
            <w:r w:rsidR="000F6FC0" w:rsidRPr="00171B77">
              <w:rPr>
                <w:szCs w:val="24"/>
              </w:rPr>
              <w:t>6</w:t>
            </w:r>
          </w:p>
        </w:tc>
        <w:tc>
          <w:tcPr>
            <w:tcW w:w="5612" w:type="dxa"/>
          </w:tcPr>
          <w:p w:rsidR="0048530C" w:rsidRPr="00171B77" w:rsidRDefault="0048530C" w:rsidP="0048530C">
            <w:pPr>
              <w:pStyle w:val="ConsPlusNormal"/>
              <w:rPr>
                <w:szCs w:val="24"/>
              </w:rPr>
            </w:pPr>
            <w:r w:rsidRPr="00171B77">
              <w:rPr>
                <w:szCs w:val="24"/>
              </w:rPr>
              <w:t xml:space="preserve">Количество пациентов с гепатитом C, получивших противовирусную терапию, на 100 тыс. населения </w:t>
            </w:r>
            <w:r w:rsidR="003D6A4D" w:rsidRPr="00171B77">
              <w:rPr>
                <w:szCs w:val="24"/>
              </w:rPr>
              <w:br/>
            </w:r>
            <w:r w:rsidRPr="00171B77">
              <w:rPr>
                <w:szCs w:val="24"/>
              </w:rPr>
              <w:t>в год</w:t>
            </w:r>
          </w:p>
        </w:tc>
        <w:tc>
          <w:tcPr>
            <w:tcW w:w="907" w:type="dxa"/>
          </w:tcPr>
          <w:p w:rsidR="0048530C" w:rsidRPr="00171B77" w:rsidRDefault="0048530C" w:rsidP="0048530C">
            <w:pPr>
              <w:pStyle w:val="ConsPlusNormal"/>
              <w:jc w:val="center"/>
              <w:rPr>
                <w:szCs w:val="24"/>
              </w:rPr>
            </w:pPr>
            <w:r w:rsidRPr="00171B77">
              <w:rPr>
                <w:szCs w:val="24"/>
              </w:rPr>
              <w:t>17,9</w:t>
            </w:r>
          </w:p>
        </w:tc>
        <w:tc>
          <w:tcPr>
            <w:tcW w:w="907" w:type="dxa"/>
          </w:tcPr>
          <w:p w:rsidR="0048530C" w:rsidRPr="00171B77" w:rsidRDefault="0048530C" w:rsidP="0048530C">
            <w:pPr>
              <w:pStyle w:val="ConsPlusNormal"/>
              <w:jc w:val="center"/>
              <w:rPr>
                <w:szCs w:val="24"/>
              </w:rPr>
            </w:pPr>
            <w:r w:rsidRPr="00171B77">
              <w:rPr>
                <w:szCs w:val="24"/>
              </w:rPr>
              <w:t>17,9</w:t>
            </w:r>
          </w:p>
        </w:tc>
        <w:tc>
          <w:tcPr>
            <w:tcW w:w="907" w:type="dxa"/>
          </w:tcPr>
          <w:p w:rsidR="0048530C" w:rsidRPr="00171B77" w:rsidRDefault="0048530C" w:rsidP="0048530C">
            <w:pPr>
              <w:pStyle w:val="ConsPlusNormal"/>
              <w:jc w:val="center"/>
              <w:rPr>
                <w:szCs w:val="24"/>
              </w:rPr>
            </w:pPr>
            <w:r w:rsidRPr="00171B77">
              <w:rPr>
                <w:szCs w:val="24"/>
              </w:rPr>
              <w:t>17,9</w:t>
            </w:r>
          </w:p>
        </w:tc>
      </w:tr>
      <w:tr w:rsidR="00953F03" w:rsidRPr="00171B77" w:rsidTr="0048530C">
        <w:tc>
          <w:tcPr>
            <w:tcW w:w="737" w:type="dxa"/>
          </w:tcPr>
          <w:p w:rsidR="0048530C" w:rsidRPr="00171B77" w:rsidRDefault="0048530C" w:rsidP="000F6FC0">
            <w:pPr>
              <w:pStyle w:val="ConsPlusNormal"/>
              <w:jc w:val="center"/>
              <w:rPr>
                <w:szCs w:val="24"/>
              </w:rPr>
            </w:pPr>
            <w:r w:rsidRPr="00171B77">
              <w:rPr>
                <w:szCs w:val="24"/>
              </w:rPr>
              <w:t>2.2</w:t>
            </w:r>
            <w:r w:rsidR="000F6FC0" w:rsidRPr="00171B77">
              <w:rPr>
                <w:szCs w:val="24"/>
              </w:rPr>
              <w:t>7</w:t>
            </w:r>
          </w:p>
        </w:tc>
        <w:tc>
          <w:tcPr>
            <w:tcW w:w="5612" w:type="dxa"/>
          </w:tcPr>
          <w:p w:rsidR="0048530C" w:rsidRPr="00171B77" w:rsidRDefault="0048530C" w:rsidP="003D6A4D">
            <w:pPr>
              <w:pStyle w:val="ConsPlusNormal"/>
              <w:rPr>
                <w:szCs w:val="24"/>
              </w:rPr>
            </w:pPr>
            <w:r w:rsidRPr="00171B77">
              <w:rPr>
                <w:szCs w:val="24"/>
              </w:rPr>
              <w:t>Доля ветеранов боевых действий, получивших паллиативную медицинскую помощь и</w:t>
            </w:r>
            <w:r w:rsidR="00987F6C" w:rsidRPr="00171B77">
              <w:rPr>
                <w:szCs w:val="24"/>
              </w:rPr>
              <w:t xml:space="preserve"> </w:t>
            </w:r>
            <w:r w:rsidRPr="00171B77">
              <w:rPr>
                <w:szCs w:val="24"/>
              </w:rPr>
              <w:t>(или) лечебное (энтеральное) питание, из числа нуждающихся</w:t>
            </w:r>
          </w:p>
        </w:tc>
        <w:tc>
          <w:tcPr>
            <w:tcW w:w="907" w:type="dxa"/>
          </w:tcPr>
          <w:p w:rsidR="0048530C" w:rsidRPr="00171B77" w:rsidRDefault="002D0502" w:rsidP="002D0502">
            <w:pPr>
              <w:pStyle w:val="ConsPlusNormal"/>
              <w:jc w:val="center"/>
              <w:rPr>
                <w:szCs w:val="24"/>
                <w:lang w:val="en-US"/>
              </w:rPr>
            </w:pPr>
            <w:r w:rsidRPr="00171B77">
              <w:rPr>
                <w:szCs w:val="24"/>
                <w:lang w:val="en-US"/>
              </w:rPr>
              <w:t>100</w:t>
            </w:r>
          </w:p>
        </w:tc>
        <w:tc>
          <w:tcPr>
            <w:tcW w:w="907" w:type="dxa"/>
          </w:tcPr>
          <w:p w:rsidR="0048530C" w:rsidRPr="00171B77" w:rsidRDefault="002D0502" w:rsidP="002D0502">
            <w:pPr>
              <w:pStyle w:val="ConsPlusNormal"/>
              <w:jc w:val="center"/>
              <w:rPr>
                <w:szCs w:val="24"/>
              </w:rPr>
            </w:pPr>
            <w:r w:rsidRPr="00171B77">
              <w:rPr>
                <w:szCs w:val="24"/>
              </w:rPr>
              <w:t>100</w:t>
            </w:r>
          </w:p>
        </w:tc>
        <w:tc>
          <w:tcPr>
            <w:tcW w:w="907" w:type="dxa"/>
          </w:tcPr>
          <w:p w:rsidR="0048530C" w:rsidRPr="00171B77" w:rsidRDefault="0048530C" w:rsidP="002D0502">
            <w:pPr>
              <w:pStyle w:val="ConsPlusNormal"/>
              <w:jc w:val="center"/>
              <w:rPr>
                <w:szCs w:val="24"/>
              </w:rPr>
            </w:pPr>
            <w:r w:rsidRPr="00171B77">
              <w:rPr>
                <w:szCs w:val="24"/>
              </w:rPr>
              <w:t>100</w:t>
            </w:r>
          </w:p>
        </w:tc>
      </w:tr>
      <w:tr w:rsidR="00953F03" w:rsidRPr="00171B77" w:rsidTr="0048530C">
        <w:tc>
          <w:tcPr>
            <w:tcW w:w="737" w:type="dxa"/>
          </w:tcPr>
          <w:p w:rsidR="0048530C" w:rsidRPr="00171B77" w:rsidRDefault="0048530C" w:rsidP="0048530C">
            <w:pPr>
              <w:pStyle w:val="ConsPlusNormal"/>
              <w:jc w:val="center"/>
              <w:rPr>
                <w:szCs w:val="24"/>
              </w:rPr>
            </w:pPr>
            <w:r w:rsidRPr="00171B77">
              <w:rPr>
                <w:szCs w:val="24"/>
              </w:rPr>
              <w:t>2.2</w:t>
            </w:r>
            <w:r w:rsidR="000F6FC0" w:rsidRPr="00171B77">
              <w:rPr>
                <w:szCs w:val="24"/>
              </w:rPr>
              <w:t>8</w:t>
            </w:r>
          </w:p>
        </w:tc>
        <w:tc>
          <w:tcPr>
            <w:tcW w:w="5612" w:type="dxa"/>
          </w:tcPr>
          <w:p w:rsidR="0048530C" w:rsidRPr="00171B77" w:rsidRDefault="0048530C" w:rsidP="0048530C">
            <w:pPr>
              <w:pStyle w:val="ConsPlusNormal"/>
              <w:rPr>
                <w:szCs w:val="24"/>
              </w:rPr>
            </w:pPr>
            <w:r w:rsidRPr="00171B77">
              <w:rPr>
                <w:szCs w:val="24"/>
              </w:rPr>
              <w:t>Доля пациентов, прооперированных в течение двух дней после поступления в стационар по поводу перелома шейки бедра, от всех прооперированных по поводу указанного диагноза</w:t>
            </w:r>
            <w:r w:rsidR="00987F6C" w:rsidRPr="00171B77">
              <w:rPr>
                <w:szCs w:val="24"/>
              </w:rPr>
              <w:t xml:space="preserve">, </w:t>
            </w:r>
            <w:r w:rsidRPr="00171B77">
              <w:rPr>
                <w:szCs w:val="24"/>
              </w:rPr>
              <w:t>процент</w:t>
            </w:r>
          </w:p>
        </w:tc>
        <w:tc>
          <w:tcPr>
            <w:tcW w:w="907" w:type="dxa"/>
          </w:tcPr>
          <w:p w:rsidR="0048530C" w:rsidRPr="00171B77" w:rsidRDefault="0048530C" w:rsidP="0048530C">
            <w:pPr>
              <w:pStyle w:val="ConsPlusNormal"/>
              <w:jc w:val="center"/>
              <w:rPr>
                <w:szCs w:val="24"/>
              </w:rPr>
            </w:pPr>
            <w:r w:rsidRPr="00171B77">
              <w:rPr>
                <w:szCs w:val="24"/>
              </w:rPr>
              <w:t>69</w:t>
            </w:r>
          </w:p>
        </w:tc>
        <w:tc>
          <w:tcPr>
            <w:tcW w:w="907" w:type="dxa"/>
          </w:tcPr>
          <w:p w:rsidR="0048530C" w:rsidRPr="00171B77" w:rsidRDefault="0048530C" w:rsidP="0048530C">
            <w:pPr>
              <w:pStyle w:val="ConsPlusNormal"/>
              <w:jc w:val="center"/>
              <w:rPr>
                <w:szCs w:val="24"/>
              </w:rPr>
            </w:pPr>
            <w:r w:rsidRPr="00171B77">
              <w:rPr>
                <w:szCs w:val="24"/>
              </w:rPr>
              <w:t>70</w:t>
            </w:r>
          </w:p>
        </w:tc>
        <w:tc>
          <w:tcPr>
            <w:tcW w:w="907" w:type="dxa"/>
          </w:tcPr>
          <w:p w:rsidR="0048530C" w:rsidRPr="00171B77" w:rsidRDefault="0048530C" w:rsidP="0048530C">
            <w:pPr>
              <w:pStyle w:val="ConsPlusNormal"/>
              <w:jc w:val="center"/>
              <w:rPr>
                <w:szCs w:val="24"/>
              </w:rPr>
            </w:pPr>
            <w:r w:rsidRPr="00171B77">
              <w:rPr>
                <w:szCs w:val="24"/>
              </w:rPr>
              <w:t>70</w:t>
            </w:r>
          </w:p>
        </w:tc>
      </w:tr>
    </w:tbl>
    <w:p w:rsidR="0048530C" w:rsidRPr="00171B77" w:rsidRDefault="0048530C" w:rsidP="00275F8D">
      <w:pPr>
        <w:pStyle w:val="ConsPlusNormal"/>
        <w:ind w:firstLine="540"/>
        <w:jc w:val="both"/>
      </w:pPr>
    </w:p>
    <w:p w:rsidR="00275F8D" w:rsidRPr="00171B77" w:rsidRDefault="008D6CCE" w:rsidP="00275F8D">
      <w:pPr>
        <w:pStyle w:val="ConsPlusTitle"/>
        <w:jc w:val="center"/>
        <w:outlineLvl w:val="1"/>
      </w:pPr>
      <w:r w:rsidRPr="00171B77">
        <w:t>8</w:t>
      </w:r>
      <w:r w:rsidR="00275F8D" w:rsidRPr="00171B77">
        <w:t>. Подушевые нормативы финансирования</w:t>
      </w:r>
    </w:p>
    <w:p w:rsidR="00275F8D" w:rsidRPr="00171B77" w:rsidRDefault="00275F8D" w:rsidP="00275F8D">
      <w:pPr>
        <w:pStyle w:val="ConsPlusNormal"/>
        <w:ind w:firstLine="540"/>
        <w:jc w:val="both"/>
      </w:pPr>
    </w:p>
    <w:p w:rsidR="00275F8D" w:rsidRPr="00171B77" w:rsidRDefault="00275F8D" w:rsidP="00E9466E">
      <w:pPr>
        <w:pStyle w:val="ConsPlusNormal"/>
        <w:ind w:firstLine="540"/>
        <w:jc w:val="both"/>
      </w:pPr>
      <w:r w:rsidRPr="00171B77">
        <w:t>Подушевые нормативы финансирования, предусмотренные Территориальной программой, составляют:</w:t>
      </w:r>
    </w:p>
    <w:p w:rsidR="00275F8D" w:rsidRPr="00171B77" w:rsidRDefault="00275F8D" w:rsidP="00E9466E">
      <w:pPr>
        <w:pStyle w:val="ConsPlusNormal"/>
        <w:ind w:firstLine="540"/>
        <w:jc w:val="both"/>
      </w:pPr>
      <w:r w:rsidRPr="00171B77">
        <w:t xml:space="preserve">за счет средств бюджета Санкт-Петербурга (в </w:t>
      </w:r>
      <w:r w:rsidR="0048530C" w:rsidRPr="00171B77">
        <w:t xml:space="preserve">расчете на одного жителя) </w:t>
      </w:r>
      <w:r w:rsidR="00987F6C" w:rsidRPr="00171B77">
        <w:br/>
      </w:r>
      <w:r w:rsidR="0048530C" w:rsidRPr="00171B77">
        <w:t>в 2025</w:t>
      </w:r>
      <w:r w:rsidRPr="00171B77">
        <w:t xml:space="preserve"> году </w:t>
      </w:r>
      <w:r w:rsidR="00982118" w:rsidRPr="00171B77">
        <w:t>–</w:t>
      </w:r>
      <w:r w:rsidR="00D206DD" w:rsidRPr="00171B77">
        <w:t>20 203,65</w:t>
      </w:r>
      <w:r w:rsidR="00A55332" w:rsidRPr="00171B77">
        <w:t xml:space="preserve"> </w:t>
      </w:r>
      <w:r w:rsidR="0048530C" w:rsidRPr="00171B77">
        <w:t xml:space="preserve">руб., в 2026 году </w:t>
      </w:r>
      <w:r w:rsidR="00982118" w:rsidRPr="00171B77">
        <w:t>–</w:t>
      </w:r>
      <w:r w:rsidR="00D206DD" w:rsidRPr="00171B77">
        <w:t>19 015,99</w:t>
      </w:r>
      <w:r w:rsidR="0048530C" w:rsidRPr="00171B77">
        <w:t xml:space="preserve"> руб. и в 2027</w:t>
      </w:r>
      <w:r w:rsidRPr="00171B77">
        <w:t xml:space="preserve"> году </w:t>
      </w:r>
      <w:r w:rsidR="00982118" w:rsidRPr="00171B77">
        <w:t>–</w:t>
      </w:r>
      <w:r w:rsidR="00A55332" w:rsidRPr="00171B77">
        <w:t xml:space="preserve"> </w:t>
      </w:r>
      <w:r w:rsidR="00D206DD" w:rsidRPr="00171B77">
        <w:t>19 534,99</w:t>
      </w:r>
      <w:r w:rsidRPr="00171B77">
        <w:t xml:space="preserve"> руб.;</w:t>
      </w:r>
    </w:p>
    <w:p w:rsidR="00275F8D" w:rsidRPr="00171B77" w:rsidRDefault="00275F8D" w:rsidP="00E9466E">
      <w:pPr>
        <w:pStyle w:val="ConsPlusNormal"/>
        <w:ind w:firstLine="540"/>
        <w:jc w:val="both"/>
      </w:pPr>
      <w:r w:rsidRPr="00171B77">
        <w:t>за счет средств Территориальной программы ОМС (в расчете на одно застрахованное лицо), всего:</w:t>
      </w:r>
    </w:p>
    <w:p w:rsidR="00275F8D" w:rsidRPr="00171B77" w:rsidRDefault="0048530C" w:rsidP="00E9466E">
      <w:pPr>
        <w:pStyle w:val="ConsPlusNormal"/>
        <w:ind w:firstLine="540"/>
        <w:jc w:val="both"/>
      </w:pPr>
      <w:r w:rsidRPr="00171B77">
        <w:t>в 2025</w:t>
      </w:r>
      <w:r w:rsidR="00275F8D" w:rsidRPr="00171B77">
        <w:t xml:space="preserve"> году </w:t>
      </w:r>
      <w:r w:rsidR="00982118" w:rsidRPr="00171B77">
        <w:t>–</w:t>
      </w:r>
      <w:r w:rsidR="001B75B8" w:rsidRPr="00171B77">
        <w:t xml:space="preserve"> 27 972,72</w:t>
      </w:r>
      <w:r w:rsidR="00275F8D" w:rsidRPr="00171B77">
        <w:t xml:space="preserve"> руб., в том числе для оказания</w:t>
      </w:r>
      <w:r w:rsidR="00A55332" w:rsidRPr="00171B77">
        <w:t xml:space="preserve"> медицинской помощи </w:t>
      </w:r>
      <w:r w:rsidR="003810B3" w:rsidRPr="00171B77">
        <w:br/>
      </w:r>
      <w:r w:rsidR="00A55332" w:rsidRPr="00171B77">
        <w:t>по профилю «медицинская реабилитация»</w:t>
      </w:r>
      <w:r w:rsidR="00275F8D" w:rsidRPr="00171B77">
        <w:t xml:space="preserve"> </w:t>
      </w:r>
      <w:r w:rsidR="00987F6C" w:rsidRPr="00171B77">
        <w:t>–</w:t>
      </w:r>
      <w:r w:rsidR="00275F8D" w:rsidRPr="00171B77">
        <w:t xml:space="preserve"> </w:t>
      </w:r>
      <w:r w:rsidR="009B27C4" w:rsidRPr="00171B77">
        <w:rPr>
          <w:szCs w:val="24"/>
        </w:rPr>
        <w:t>866,64</w:t>
      </w:r>
      <w:r w:rsidR="00E9466E" w:rsidRPr="00171B77">
        <w:rPr>
          <w:szCs w:val="24"/>
        </w:rPr>
        <w:t xml:space="preserve"> руб.;</w:t>
      </w:r>
    </w:p>
    <w:p w:rsidR="00275F8D" w:rsidRPr="00171B77" w:rsidRDefault="0048530C" w:rsidP="00E9466E">
      <w:pPr>
        <w:pStyle w:val="ConsPlusNormal"/>
        <w:ind w:firstLine="540"/>
        <w:jc w:val="both"/>
      </w:pPr>
      <w:r w:rsidRPr="00171B77">
        <w:t>в 2026</w:t>
      </w:r>
      <w:r w:rsidR="00275F8D" w:rsidRPr="00171B77">
        <w:t xml:space="preserve"> году </w:t>
      </w:r>
      <w:r w:rsidR="00982118" w:rsidRPr="00171B77">
        <w:t>–</w:t>
      </w:r>
      <w:r w:rsidR="009B27C4" w:rsidRPr="00171B77">
        <w:t xml:space="preserve"> 29 981,99</w:t>
      </w:r>
      <w:r w:rsidR="00275F8D" w:rsidRPr="00171B77">
        <w:t xml:space="preserve"> руб., в том числе для оказания</w:t>
      </w:r>
      <w:r w:rsidR="00A55332" w:rsidRPr="00171B77">
        <w:t xml:space="preserve"> медицинской помощи </w:t>
      </w:r>
      <w:r w:rsidR="003810B3" w:rsidRPr="00171B77">
        <w:br/>
      </w:r>
      <w:r w:rsidR="00A55332" w:rsidRPr="00171B77">
        <w:t>по профилю «медицинская реабилитация»</w:t>
      </w:r>
      <w:r w:rsidR="00275F8D" w:rsidRPr="00171B77">
        <w:t xml:space="preserve"> </w:t>
      </w:r>
      <w:r w:rsidR="00987F6C" w:rsidRPr="00171B77">
        <w:t>–</w:t>
      </w:r>
      <w:r w:rsidR="00275F8D" w:rsidRPr="00171B77">
        <w:t xml:space="preserve"> </w:t>
      </w:r>
      <w:r w:rsidR="009B27C4" w:rsidRPr="00171B77">
        <w:rPr>
          <w:szCs w:val="24"/>
        </w:rPr>
        <w:t>926,55</w:t>
      </w:r>
      <w:r w:rsidR="00E9466E" w:rsidRPr="00171B77">
        <w:rPr>
          <w:szCs w:val="24"/>
        </w:rPr>
        <w:t xml:space="preserve"> руб.;</w:t>
      </w:r>
    </w:p>
    <w:p w:rsidR="00DD5548" w:rsidRPr="00953F03" w:rsidRDefault="0048530C" w:rsidP="004E5FE6">
      <w:pPr>
        <w:pStyle w:val="ConsPlusNormal"/>
        <w:ind w:firstLine="540"/>
        <w:jc w:val="both"/>
      </w:pPr>
      <w:r w:rsidRPr="00171B77">
        <w:t>в 2027</w:t>
      </w:r>
      <w:r w:rsidR="00275F8D" w:rsidRPr="00171B77">
        <w:t xml:space="preserve"> году </w:t>
      </w:r>
      <w:r w:rsidR="00982118" w:rsidRPr="00171B77">
        <w:t>–</w:t>
      </w:r>
      <w:r w:rsidR="009B27C4" w:rsidRPr="00171B77">
        <w:t xml:space="preserve"> 31 719</w:t>
      </w:r>
      <w:r w:rsidR="00A55332" w:rsidRPr="00171B77">
        <w:t>,66</w:t>
      </w:r>
      <w:r w:rsidR="00275F8D" w:rsidRPr="00171B77">
        <w:t xml:space="preserve"> руб., в том числе для оказания</w:t>
      </w:r>
      <w:r w:rsidR="00A55332" w:rsidRPr="00171B77">
        <w:t xml:space="preserve"> медицинской помощи </w:t>
      </w:r>
      <w:r w:rsidR="003810B3" w:rsidRPr="00171B77">
        <w:br/>
      </w:r>
      <w:r w:rsidR="00A55332" w:rsidRPr="00171B77">
        <w:t xml:space="preserve">по профилю «медицинская реабилитация» </w:t>
      </w:r>
      <w:r w:rsidR="00987F6C" w:rsidRPr="00171B77">
        <w:t>–</w:t>
      </w:r>
      <w:r w:rsidR="00A55332" w:rsidRPr="00171B77">
        <w:t xml:space="preserve"> </w:t>
      </w:r>
      <w:r w:rsidR="009B27C4" w:rsidRPr="00171B77">
        <w:rPr>
          <w:szCs w:val="24"/>
        </w:rPr>
        <w:t>981</w:t>
      </w:r>
      <w:r w:rsidR="009B27C4" w:rsidRPr="00953F03">
        <w:rPr>
          <w:szCs w:val="24"/>
        </w:rPr>
        <w:t>,88</w:t>
      </w:r>
      <w:r w:rsidR="00E9466E" w:rsidRPr="00953F03">
        <w:rPr>
          <w:szCs w:val="24"/>
        </w:rPr>
        <w:t xml:space="preserve"> руб.</w:t>
      </w:r>
    </w:p>
    <w:sectPr w:rsidR="00DD5548" w:rsidRPr="00953F03" w:rsidSect="00A33870">
      <w:headerReference w:type="default" r:id="rId43"/>
      <w:headerReference w:type="first" r:id="rId44"/>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FD3" w:rsidRDefault="002A6FD3" w:rsidP="0007130D">
      <w:r>
        <w:separator/>
      </w:r>
    </w:p>
  </w:endnote>
  <w:endnote w:type="continuationSeparator" w:id="0">
    <w:p w:rsidR="002A6FD3" w:rsidRDefault="002A6FD3" w:rsidP="00071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 w:name="Journal">
    <w:altName w:val="Times New Roman"/>
    <w:charset w:val="00"/>
    <w:family w:val="auto"/>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FD3" w:rsidRDefault="002A6FD3" w:rsidP="0007130D">
      <w:r>
        <w:separator/>
      </w:r>
    </w:p>
  </w:footnote>
  <w:footnote w:type="continuationSeparator" w:id="0">
    <w:p w:rsidR="002A6FD3" w:rsidRDefault="002A6FD3" w:rsidP="000713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559468"/>
      <w:docPartObj>
        <w:docPartGallery w:val="Page Numbers (Top of Page)"/>
        <w:docPartUnique/>
      </w:docPartObj>
    </w:sdtPr>
    <w:sdtContent>
      <w:p w:rsidR="001B75B8" w:rsidRDefault="001B75B8">
        <w:pPr>
          <w:pStyle w:val="a3"/>
          <w:jc w:val="center"/>
        </w:pPr>
        <w:r>
          <w:fldChar w:fldCharType="begin"/>
        </w:r>
        <w:r>
          <w:instrText>PAGE   \* MERGEFORMAT</w:instrText>
        </w:r>
        <w:r>
          <w:fldChar w:fldCharType="separate"/>
        </w:r>
        <w:r w:rsidR="00171B77" w:rsidRPr="00171B77">
          <w:rPr>
            <w:noProof/>
            <w:lang w:val="ru-RU"/>
          </w:rPr>
          <w:t>9</w:t>
        </w:r>
        <w:r>
          <w:fldChar w:fldCharType="end"/>
        </w:r>
      </w:p>
    </w:sdtContent>
  </w:sdt>
  <w:p w:rsidR="001B75B8" w:rsidRDefault="001B75B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5B8" w:rsidRDefault="001B75B8">
    <w:pPr>
      <w:pStyle w:val="a3"/>
      <w:jc w:val="center"/>
    </w:pPr>
  </w:p>
  <w:p w:rsidR="001B75B8" w:rsidRDefault="001B75B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12CAC"/>
    <w:multiLevelType w:val="hybridMultilevel"/>
    <w:tmpl w:val="53704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8D"/>
    <w:rsid w:val="00000120"/>
    <w:rsid w:val="000159F5"/>
    <w:rsid w:val="00016C6A"/>
    <w:rsid w:val="00021DA1"/>
    <w:rsid w:val="00026215"/>
    <w:rsid w:val="00037B59"/>
    <w:rsid w:val="000444D3"/>
    <w:rsid w:val="0005185E"/>
    <w:rsid w:val="00066121"/>
    <w:rsid w:val="000668DF"/>
    <w:rsid w:val="0007130D"/>
    <w:rsid w:val="00076790"/>
    <w:rsid w:val="000802AA"/>
    <w:rsid w:val="000811CC"/>
    <w:rsid w:val="000812B3"/>
    <w:rsid w:val="00081648"/>
    <w:rsid w:val="00083106"/>
    <w:rsid w:val="000859C8"/>
    <w:rsid w:val="00087B29"/>
    <w:rsid w:val="00090A07"/>
    <w:rsid w:val="00094478"/>
    <w:rsid w:val="00095F56"/>
    <w:rsid w:val="00097BCE"/>
    <w:rsid w:val="000A7FA9"/>
    <w:rsid w:val="000B5BB5"/>
    <w:rsid w:val="000C3729"/>
    <w:rsid w:val="000C5792"/>
    <w:rsid w:val="000D230C"/>
    <w:rsid w:val="000D4AD3"/>
    <w:rsid w:val="000D70C1"/>
    <w:rsid w:val="000F6FC0"/>
    <w:rsid w:val="0011066A"/>
    <w:rsid w:val="00114DAE"/>
    <w:rsid w:val="00123EBD"/>
    <w:rsid w:val="00126CFA"/>
    <w:rsid w:val="00135462"/>
    <w:rsid w:val="0013696A"/>
    <w:rsid w:val="001433DE"/>
    <w:rsid w:val="0015067A"/>
    <w:rsid w:val="00154D5E"/>
    <w:rsid w:val="00156035"/>
    <w:rsid w:val="001573C1"/>
    <w:rsid w:val="0016591B"/>
    <w:rsid w:val="0016705C"/>
    <w:rsid w:val="00171B77"/>
    <w:rsid w:val="0017500D"/>
    <w:rsid w:val="0017619F"/>
    <w:rsid w:val="001804D3"/>
    <w:rsid w:val="00180D9C"/>
    <w:rsid w:val="00185FD4"/>
    <w:rsid w:val="00190E68"/>
    <w:rsid w:val="001919C1"/>
    <w:rsid w:val="00192F39"/>
    <w:rsid w:val="001964AE"/>
    <w:rsid w:val="0019756E"/>
    <w:rsid w:val="001A020F"/>
    <w:rsid w:val="001A3570"/>
    <w:rsid w:val="001A49E9"/>
    <w:rsid w:val="001B7197"/>
    <w:rsid w:val="001B75B8"/>
    <w:rsid w:val="001C4B55"/>
    <w:rsid w:val="001D1B13"/>
    <w:rsid w:val="001D422B"/>
    <w:rsid w:val="001D5676"/>
    <w:rsid w:val="001D65F3"/>
    <w:rsid w:val="001D7543"/>
    <w:rsid w:val="001D7C80"/>
    <w:rsid w:val="001E7833"/>
    <w:rsid w:val="001F2323"/>
    <w:rsid w:val="001F77C2"/>
    <w:rsid w:val="00222699"/>
    <w:rsid w:val="00224233"/>
    <w:rsid w:val="002302E3"/>
    <w:rsid w:val="002316FB"/>
    <w:rsid w:val="002324C2"/>
    <w:rsid w:val="00236262"/>
    <w:rsid w:val="00236ECD"/>
    <w:rsid w:val="002405A7"/>
    <w:rsid w:val="00240AF5"/>
    <w:rsid w:val="00242D20"/>
    <w:rsid w:val="00244CFC"/>
    <w:rsid w:val="00264813"/>
    <w:rsid w:val="002748BA"/>
    <w:rsid w:val="00275F8D"/>
    <w:rsid w:val="00277EDC"/>
    <w:rsid w:val="002818AC"/>
    <w:rsid w:val="00282ABA"/>
    <w:rsid w:val="00291D40"/>
    <w:rsid w:val="00296638"/>
    <w:rsid w:val="002967EF"/>
    <w:rsid w:val="002A35F1"/>
    <w:rsid w:val="002A6FD3"/>
    <w:rsid w:val="002B35EA"/>
    <w:rsid w:val="002B70FF"/>
    <w:rsid w:val="002C1ED3"/>
    <w:rsid w:val="002C4006"/>
    <w:rsid w:val="002C46C5"/>
    <w:rsid w:val="002C6826"/>
    <w:rsid w:val="002D0502"/>
    <w:rsid w:val="002F5C57"/>
    <w:rsid w:val="002F7651"/>
    <w:rsid w:val="00301F7B"/>
    <w:rsid w:val="00304438"/>
    <w:rsid w:val="003069F9"/>
    <w:rsid w:val="00315662"/>
    <w:rsid w:val="003253E2"/>
    <w:rsid w:val="003278AE"/>
    <w:rsid w:val="0034359D"/>
    <w:rsid w:val="0036619D"/>
    <w:rsid w:val="00372342"/>
    <w:rsid w:val="00372F7F"/>
    <w:rsid w:val="00377D0B"/>
    <w:rsid w:val="003810B3"/>
    <w:rsid w:val="003840B3"/>
    <w:rsid w:val="00386CD4"/>
    <w:rsid w:val="00391065"/>
    <w:rsid w:val="003917FC"/>
    <w:rsid w:val="003A7DC3"/>
    <w:rsid w:val="003A7EAC"/>
    <w:rsid w:val="003B57CB"/>
    <w:rsid w:val="003D6A4D"/>
    <w:rsid w:val="003E3ECC"/>
    <w:rsid w:val="003E53D8"/>
    <w:rsid w:val="003F0ECA"/>
    <w:rsid w:val="003F3916"/>
    <w:rsid w:val="003F763E"/>
    <w:rsid w:val="0040289A"/>
    <w:rsid w:val="00413238"/>
    <w:rsid w:val="00423E76"/>
    <w:rsid w:val="00424AA2"/>
    <w:rsid w:val="00437B36"/>
    <w:rsid w:val="00443907"/>
    <w:rsid w:val="00451B8D"/>
    <w:rsid w:val="00453135"/>
    <w:rsid w:val="0047686D"/>
    <w:rsid w:val="0048376D"/>
    <w:rsid w:val="00483CCC"/>
    <w:rsid w:val="0048530C"/>
    <w:rsid w:val="00485DA0"/>
    <w:rsid w:val="00486D80"/>
    <w:rsid w:val="004A1560"/>
    <w:rsid w:val="004A3D90"/>
    <w:rsid w:val="004B1BBD"/>
    <w:rsid w:val="004B7898"/>
    <w:rsid w:val="004B7D40"/>
    <w:rsid w:val="004C1CA7"/>
    <w:rsid w:val="004D4112"/>
    <w:rsid w:val="004D48AB"/>
    <w:rsid w:val="004E34CD"/>
    <w:rsid w:val="004E5FE6"/>
    <w:rsid w:val="004F3C0A"/>
    <w:rsid w:val="004F41DF"/>
    <w:rsid w:val="0050656F"/>
    <w:rsid w:val="0051469D"/>
    <w:rsid w:val="005168AF"/>
    <w:rsid w:val="0052457D"/>
    <w:rsid w:val="005530F4"/>
    <w:rsid w:val="00564B27"/>
    <w:rsid w:val="00572BE1"/>
    <w:rsid w:val="00576C81"/>
    <w:rsid w:val="005B4688"/>
    <w:rsid w:val="005C1436"/>
    <w:rsid w:val="005C43C5"/>
    <w:rsid w:val="005D3860"/>
    <w:rsid w:val="005D53C9"/>
    <w:rsid w:val="005F13CC"/>
    <w:rsid w:val="005F5D03"/>
    <w:rsid w:val="00601A72"/>
    <w:rsid w:val="0060366A"/>
    <w:rsid w:val="00604320"/>
    <w:rsid w:val="00610275"/>
    <w:rsid w:val="00614AF5"/>
    <w:rsid w:val="0061669E"/>
    <w:rsid w:val="00617B54"/>
    <w:rsid w:val="006303CE"/>
    <w:rsid w:val="00637193"/>
    <w:rsid w:val="00637C0C"/>
    <w:rsid w:val="0064067E"/>
    <w:rsid w:val="0064276F"/>
    <w:rsid w:val="00647519"/>
    <w:rsid w:val="00654FA2"/>
    <w:rsid w:val="00671726"/>
    <w:rsid w:val="00674F83"/>
    <w:rsid w:val="00690A01"/>
    <w:rsid w:val="00694207"/>
    <w:rsid w:val="006B04F9"/>
    <w:rsid w:val="006B30D4"/>
    <w:rsid w:val="006C5952"/>
    <w:rsid w:val="006D0115"/>
    <w:rsid w:val="006E6896"/>
    <w:rsid w:val="00703248"/>
    <w:rsid w:val="00705056"/>
    <w:rsid w:val="00710615"/>
    <w:rsid w:val="00714106"/>
    <w:rsid w:val="00716506"/>
    <w:rsid w:val="00740398"/>
    <w:rsid w:val="00755F50"/>
    <w:rsid w:val="00761BA7"/>
    <w:rsid w:val="00770E9E"/>
    <w:rsid w:val="00780F7D"/>
    <w:rsid w:val="00781C61"/>
    <w:rsid w:val="00790E25"/>
    <w:rsid w:val="007A4283"/>
    <w:rsid w:val="007C0CDB"/>
    <w:rsid w:val="007C3D00"/>
    <w:rsid w:val="007C45B0"/>
    <w:rsid w:val="007E4BAC"/>
    <w:rsid w:val="007F1231"/>
    <w:rsid w:val="007F5105"/>
    <w:rsid w:val="0080035E"/>
    <w:rsid w:val="008003BC"/>
    <w:rsid w:val="00800ED1"/>
    <w:rsid w:val="00827622"/>
    <w:rsid w:val="008276EE"/>
    <w:rsid w:val="00833D6C"/>
    <w:rsid w:val="00844FE8"/>
    <w:rsid w:val="00845CBF"/>
    <w:rsid w:val="00860756"/>
    <w:rsid w:val="00861981"/>
    <w:rsid w:val="008626E5"/>
    <w:rsid w:val="00867A7E"/>
    <w:rsid w:val="0088013D"/>
    <w:rsid w:val="0088149C"/>
    <w:rsid w:val="0088455D"/>
    <w:rsid w:val="008B37DF"/>
    <w:rsid w:val="008D6CCE"/>
    <w:rsid w:val="008E0B43"/>
    <w:rsid w:val="008F1B6C"/>
    <w:rsid w:val="0090551C"/>
    <w:rsid w:val="00907BD7"/>
    <w:rsid w:val="00911812"/>
    <w:rsid w:val="00914A79"/>
    <w:rsid w:val="00921681"/>
    <w:rsid w:val="009410C4"/>
    <w:rsid w:val="00946449"/>
    <w:rsid w:val="00951D32"/>
    <w:rsid w:val="00953F03"/>
    <w:rsid w:val="00960A13"/>
    <w:rsid w:val="00982118"/>
    <w:rsid w:val="0098452D"/>
    <w:rsid w:val="00987F6C"/>
    <w:rsid w:val="009972D5"/>
    <w:rsid w:val="009A27A1"/>
    <w:rsid w:val="009A3A53"/>
    <w:rsid w:val="009A4402"/>
    <w:rsid w:val="009A67F7"/>
    <w:rsid w:val="009B27C4"/>
    <w:rsid w:val="009E23A3"/>
    <w:rsid w:val="009E2F7C"/>
    <w:rsid w:val="009E4092"/>
    <w:rsid w:val="00A0266A"/>
    <w:rsid w:val="00A117ED"/>
    <w:rsid w:val="00A168E7"/>
    <w:rsid w:val="00A22F59"/>
    <w:rsid w:val="00A27450"/>
    <w:rsid w:val="00A33870"/>
    <w:rsid w:val="00A35B17"/>
    <w:rsid w:val="00A400D5"/>
    <w:rsid w:val="00A45C39"/>
    <w:rsid w:val="00A505C2"/>
    <w:rsid w:val="00A539DD"/>
    <w:rsid w:val="00A540DE"/>
    <w:rsid w:val="00A55332"/>
    <w:rsid w:val="00A558A1"/>
    <w:rsid w:val="00A6459C"/>
    <w:rsid w:val="00A7107C"/>
    <w:rsid w:val="00A738D4"/>
    <w:rsid w:val="00A8212E"/>
    <w:rsid w:val="00A826B2"/>
    <w:rsid w:val="00AE4B36"/>
    <w:rsid w:val="00AE60D1"/>
    <w:rsid w:val="00AF4583"/>
    <w:rsid w:val="00AF48E9"/>
    <w:rsid w:val="00AF6096"/>
    <w:rsid w:val="00B00932"/>
    <w:rsid w:val="00B07E50"/>
    <w:rsid w:val="00B13110"/>
    <w:rsid w:val="00B21388"/>
    <w:rsid w:val="00B474C8"/>
    <w:rsid w:val="00B47EF8"/>
    <w:rsid w:val="00B56BE7"/>
    <w:rsid w:val="00B57FF5"/>
    <w:rsid w:val="00B6048F"/>
    <w:rsid w:val="00B60B92"/>
    <w:rsid w:val="00B62177"/>
    <w:rsid w:val="00B62440"/>
    <w:rsid w:val="00B722D8"/>
    <w:rsid w:val="00B74C84"/>
    <w:rsid w:val="00B77FDA"/>
    <w:rsid w:val="00B805B8"/>
    <w:rsid w:val="00B818E7"/>
    <w:rsid w:val="00B9009D"/>
    <w:rsid w:val="00B90F65"/>
    <w:rsid w:val="00B9120E"/>
    <w:rsid w:val="00BA5152"/>
    <w:rsid w:val="00BA7B43"/>
    <w:rsid w:val="00BB3E08"/>
    <w:rsid w:val="00BB5CB9"/>
    <w:rsid w:val="00BC57F3"/>
    <w:rsid w:val="00BE30A0"/>
    <w:rsid w:val="00BE3E69"/>
    <w:rsid w:val="00BE415D"/>
    <w:rsid w:val="00BE654E"/>
    <w:rsid w:val="00BF119D"/>
    <w:rsid w:val="00BF6E06"/>
    <w:rsid w:val="00C12B88"/>
    <w:rsid w:val="00C2471E"/>
    <w:rsid w:val="00C2781F"/>
    <w:rsid w:val="00C40D42"/>
    <w:rsid w:val="00C43439"/>
    <w:rsid w:val="00C54E48"/>
    <w:rsid w:val="00C55EE7"/>
    <w:rsid w:val="00C71856"/>
    <w:rsid w:val="00C72D76"/>
    <w:rsid w:val="00C93AAC"/>
    <w:rsid w:val="00CA1859"/>
    <w:rsid w:val="00CA2297"/>
    <w:rsid w:val="00CA28D6"/>
    <w:rsid w:val="00CA46F2"/>
    <w:rsid w:val="00CA7CA5"/>
    <w:rsid w:val="00CB2E1F"/>
    <w:rsid w:val="00CC5874"/>
    <w:rsid w:val="00CD64D1"/>
    <w:rsid w:val="00CE225F"/>
    <w:rsid w:val="00CE6A66"/>
    <w:rsid w:val="00CF01CE"/>
    <w:rsid w:val="00CF3B83"/>
    <w:rsid w:val="00D001B1"/>
    <w:rsid w:val="00D022A9"/>
    <w:rsid w:val="00D05A62"/>
    <w:rsid w:val="00D116F9"/>
    <w:rsid w:val="00D206DD"/>
    <w:rsid w:val="00D24AAD"/>
    <w:rsid w:val="00D24BD6"/>
    <w:rsid w:val="00D2614C"/>
    <w:rsid w:val="00D35CB5"/>
    <w:rsid w:val="00D367A7"/>
    <w:rsid w:val="00D462AD"/>
    <w:rsid w:val="00D650CD"/>
    <w:rsid w:val="00D657C3"/>
    <w:rsid w:val="00D728CC"/>
    <w:rsid w:val="00D76DFF"/>
    <w:rsid w:val="00D80E58"/>
    <w:rsid w:val="00D823C9"/>
    <w:rsid w:val="00D82DE8"/>
    <w:rsid w:val="00D856A6"/>
    <w:rsid w:val="00D85BB1"/>
    <w:rsid w:val="00D93F72"/>
    <w:rsid w:val="00DA47F2"/>
    <w:rsid w:val="00DD4960"/>
    <w:rsid w:val="00DD5548"/>
    <w:rsid w:val="00DE1A64"/>
    <w:rsid w:val="00DE4DB6"/>
    <w:rsid w:val="00DE6D6A"/>
    <w:rsid w:val="00DF3885"/>
    <w:rsid w:val="00E004B6"/>
    <w:rsid w:val="00E03322"/>
    <w:rsid w:val="00E04E0A"/>
    <w:rsid w:val="00E06177"/>
    <w:rsid w:val="00E22B39"/>
    <w:rsid w:val="00E40A85"/>
    <w:rsid w:val="00E42095"/>
    <w:rsid w:val="00E4531C"/>
    <w:rsid w:val="00E453D2"/>
    <w:rsid w:val="00E50403"/>
    <w:rsid w:val="00E52EE1"/>
    <w:rsid w:val="00E77133"/>
    <w:rsid w:val="00E87D0F"/>
    <w:rsid w:val="00E900FD"/>
    <w:rsid w:val="00E9466E"/>
    <w:rsid w:val="00EA0F42"/>
    <w:rsid w:val="00EA4CA2"/>
    <w:rsid w:val="00EB10C5"/>
    <w:rsid w:val="00EB430D"/>
    <w:rsid w:val="00EB6FD8"/>
    <w:rsid w:val="00EC146B"/>
    <w:rsid w:val="00EC5D86"/>
    <w:rsid w:val="00EE0414"/>
    <w:rsid w:val="00EE356B"/>
    <w:rsid w:val="00EE725B"/>
    <w:rsid w:val="00EF2047"/>
    <w:rsid w:val="00EF6D2B"/>
    <w:rsid w:val="00EF7D9B"/>
    <w:rsid w:val="00F0150F"/>
    <w:rsid w:val="00F04C15"/>
    <w:rsid w:val="00F22B43"/>
    <w:rsid w:val="00F26BC2"/>
    <w:rsid w:val="00F274BF"/>
    <w:rsid w:val="00F4093E"/>
    <w:rsid w:val="00F42385"/>
    <w:rsid w:val="00F45A91"/>
    <w:rsid w:val="00F46231"/>
    <w:rsid w:val="00F46F1A"/>
    <w:rsid w:val="00F501A5"/>
    <w:rsid w:val="00F518FA"/>
    <w:rsid w:val="00F544B6"/>
    <w:rsid w:val="00F64460"/>
    <w:rsid w:val="00F73853"/>
    <w:rsid w:val="00F82F34"/>
    <w:rsid w:val="00F85CE6"/>
    <w:rsid w:val="00F868BF"/>
    <w:rsid w:val="00F94E5B"/>
    <w:rsid w:val="00F97634"/>
    <w:rsid w:val="00F97A17"/>
    <w:rsid w:val="00FA5BF0"/>
    <w:rsid w:val="00FC05D7"/>
    <w:rsid w:val="00FC6354"/>
    <w:rsid w:val="00FE0A81"/>
    <w:rsid w:val="00FE0E16"/>
    <w:rsid w:val="00FE139A"/>
    <w:rsid w:val="00FE4FAD"/>
    <w:rsid w:val="00FF2A73"/>
    <w:rsid w:val="00FF4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E8802"/>
  <w15:chartTrackingRefBased/>
  <w15:docId w15:val="{F18740ED-ACF1-4438-B17C-D9C7C3EE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FA2"/>
    <w:pPr>
      <w:jc w:val="both"/>
    </w:pPr>
    <w:rPr>
      <w:sz w:val="24"/>
    </w:rPr>
  </w:style>
  <w:style w:type="paragraph" w:styleId="1">
    <w:name w:val="heading 1"/>
    <w:basedOn w:val="a"/>
    <w:next w:val="a"/>
    <w:link w:val="10"/>
    <w:qFormat/>
    <w:pPr>
      <w:suppressAutoHyphens/>
      <w:spacing w:line="336" w:lineRule="auto"/>
      <w:ind w:firstLine="567"/>
      <w:jc w:val="center"/>
      <w:outlineLvl w:val="0"/>
    </w:pPr>
    <w:rPr>
      <w:b/>
      <w:caps/>
      <w:kern w:val="28"/>
      <w:lang w:val="uk-UA"/>
    </w:rPr>
  </w:style>
  <w:style w:type="paragraph" w:styleId="2">
    <w:name w:val="heading 2"/>
    <w:basedOn w:val="a"/>
    <w:next w:val="a"/>
    <w:link w:val="20"/>
    <w:qFormat/>
    <w:pPr>
      <w:suppressAutoHyphens/>
      <w:spacing w:line="336" w:lineRule="auto"/>
      <w:ind w:left="851" w:firstLine="567"/>
      <w:outlineLvl w:val="1"/>
    </w:pPr>
    <w:rPr>
      <w:b/>
      <w:lang w:val="uk-UA"/>
    </w:rPr>
  </w:style>
  <w:style w:type="paragraph" w:styleId="3">
    <w:name w:val="heading 3"/>
    <w:basedOn w:val="a"/>
    <w:next w:val="a"/>
    <w:link w:val="30"/>
    <w:qFormat/>
    <w:pPr>
      <w:suppressAutoHyphens/>
      <w:spacing w:line="336" w:lineRule="auto"/>
      <w:ind w:left="851" w:firstLine="567"/>
      <w:outlineLvl w:val="2"/>
    </w:pPr>
    <w:rPr>
      <w:b/>
      <w:lang w:val="uk-UA"/>
    </w:rPr>
  </w:style>
  <w:style w:type="paragraph" w:styleId="4">
    <w:name w:val="heading 4"/>
    <w:basedOn w:val="a"/>
    <w:next w:val="a"/>
    <w:link w:val="40"/>
    <w:qFormat/>
    <w:pPr>
      <w:suppressAutoHyphens/>
      <w:spacing w:line="336" w:lineRule="auto"/>
      <w:ind w:firstLine="567"/>
      <w:jc w:val="center"/>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30C"/>
    <w:rPr>
      <w:b/>
      <w:caps/>
      <w:kern w:val="28"/>
      <w:sz w:val="24"/>
      <w:lang w:val="uk-UA"/>
    </w:rPr>
  </w:style>
  <w:style w:type="character" w:customStyle="1" w:styleId="20">
    <w:name w:val="Заголовок 2 Знак"/>
    <w:basedOn w:val="a0"/>
    <w:link w:val="2"/>
    <w:rsid w:val="0048530C"/>
    <w:rPr>
      <w:b/>
      <w:sz w:val="24"/>
      <w:lang w:val="uk-UA"/>
    </w:rPr>
  </w:style>
  <w:style w:type="character" w:customStyle="1" w:styleId="30">
    <w:name w:val="Заголовок 3 Знак"/>
    <w:basedOn w:val="a0"/>
    <w:link w:val="3"/>
    <w:rsid w:val="0048530C"/>
    <w:rPr>
      <w:b/>
      <w:sz w:val="24"/>
      <w:lang w:val="uk-UA"/>
    </w:rPr>
  </w:style>
  <w:style w:type="character" w:customStyle="1" w:styleId="40">
    <w:name w:val="Заголовок 4 Знак"/>
    <w:basedOn w:val="a0"/>
    <w:link w:val="4"/>
    <w:rsid w:val="0048530C"/>
    <w:rPr>
      <w:b/>
      <w:sz w:val="24"/>
      <w:lang w:val="uk-UA"/>
    </w:rPr>
  </w:style>
  <w:style w:type="paragraph" w:styleId="a3">
    <w:name w:val="header"/>
    <w:basedOn w:val="a"/>
    <w:link w:val="a4"/>
    <w:uiPriority w:val="99"/>
    <w:pPr>
      <w:tabs>
        <w:tab w:val="center" w:pos="4153"/>
        <w:tab w:val="right" w:pos="8306"/>
      </w:tabs>
      <w:ind w:firstLine="567"/>
    </w:pPr>
    <w:rPr>
      <w:lang w:val="uk-UA"/>
    </w:rPr>
  </w:style>
  <w:style w:type="character" w:customStyle="1" w:styleId="a4">
    <w:name w:val="Верхний колонтитул Знак"/>
    <w:basedOn w:val="a0"/>
    <w:link w:val="a3"/>
    <w:uiPriority w:val="99"/>
    <w:rsid w:val="0048530C"/>
    <w:rPr>
      <w:sz w:val="24"/>
      <w:lang w:val="uk-UA"/>
    </w:rPr>
  </w:style>
  <w:style w:type="paragraph" w:styleId="a5">
    <w:name w:val="caption"/>
    <w:basedOn w:val="a"/>
    <w:next w:val="a"/>
    <w:qFormat/>
    <w:pPr>
      <w:suppressAutoHyphens/>
      <w:spacing w:line="336" w:lineRule="auto"/>
      <w:ind w:firstLine="567"/>
      <w:jc w:val="center"/>
    </w:pPr>
    <w:rPr>
      <w:lang w:val="uk-UA"/>
    </w:rPr>
  </w:style>
  <w:style w:type="paragraph" w:styleId="a6">
    <w:name w:val="footer"/>
    <w:basedOn w:val="a"/>
    <w:link w:val="a7"/>
    <w:pPr>
      <w:tabs>
        <w:tab w:val="center" w:pos="4153"/>
        <w:tab w:val="right" w:pos="8306"/>
      </w:tabs>
      <w:ind w:firstLine="567"/>
    </w:pPr>
    <w:rPr>
      <w:lang w:val="uk-UA"/>
    </w:rPr>
  </w:style>
  <w:style w:type="character" w:customStyle="1" w:styleId="a7">
    <w:name w:val="Нижний колонтитул Знак"/>
    <w:basedOn w:val="a0"/>
    <w:link w:val="a6"/>
    <w:rsid w:val="0048530C"/>
    <w:rPr>
      <w:sz w:val="24"/>
      <w:lang w:val="uk-UA"/>
    </w:rPr>
  </w:style>
  <w:style w:type="character" w:styleId="a8">
    <w:name w:val="page number"/>
    <w:rPr>
      <w:rFonts w:ascii="Times New Roman" w:hAnsi="Times New Roman"/>
      <w:noProof w:val="0"/>
      <w:lang w:val="uk-UA"/>
    </w:rPr>
  </w:style>
  <w:style w:type="paragraph" w:styleId="11">
    <w:name w:val="toc 1"/>
    <w:basedOn w:val="a"/>
    <w:next w:val="a"/>
    <w:autoRedefine/>
    <w:semiHidden/>
    <w:pPr>
      <w:tabs>
        <w:tab w:val="right" w:leader="dot" w:pos="9355"/>
      </w:tabs>
      <w:spacing w:line="336" w:lineRule="auto"/>
      <w:ind w:right="851" w:firstLine="567"/>
      <w:jc w:val="left"/>
    </w:pPr>
    <w:rPr>
      <w:caps/>
    </w:rPr>
  </w:style>
  <w:style w:type="paragraph" w:styleId="21">
    <w:name w:val="toc 2"/>
    <w:basedOn w:val="a"/>
    <w:next w:val="a"/>
    <w:autoRedefine/>
    <w:semiHidden/>
    <w:pPr>
      <w:tabs>
        <w:tab w:val="right" w:leader="dot" w:pos="9355"/>
      </w:tabs>
      <w:spacing w:line="336" w:lineRule="auto"/>
      <w:ind w:left="284" w:right="851" w:firstLine="567"/>
      <w:jc w:val="left"/>
    </w:pPr>
  </w:style>
  <w:style w:type="paragraph" w:styleId="31">
    <w:name w:val="toc 3"/>
    <w:basedOn w:val="a"/>
    <w:next w:val="a"/>
    <w:autoRedefine/>
    <w:semiHidden/>
    <w:pPr>
      <w:tabs>
        <w:tab w:val="right" w:leader="dot" w:pos="9355"/>
      </w:tabs>
      <w:spacing w:line="336" w:lineRule="auto"/>
      <w:ind w:left="567" w:right="851" w:firstLine="567"/>
      <w:jc w:val="left"/>
    </w:pPr>
  </w:style>
  <w:style w:type="paragraph" w:styleId="41">
    <w:name w:val="toc 4"/>
    <w:basedOn w:val="a"/>
    <w:next w:val="a"/>
    <w:autoRedefine/>
    <w:semiHidden/>
    <w:pPr>
      <w:tabs>
        <w:tab w:val="right" w:leader="dot" w:pos="9356"/>
      </w:tabs>
      <w:spacing w:line="336" w:lineRule="auto"/>
      <w:ind w:left="284" w:right="851" w:firstLine="567"/>
      <w:jc w:val="left"/>
    </w:pPr>
  </w:style>
  <w:style w:type="paragraph" w:styleId="a9">
    <w:name w:val="Body Text"/>
    <w:basedOn w:val="a"/>
    <w:link w:val="aa"/>
    <w:pPr>
      <w:spacing w:line="336" w:lineRule="auto"/>
      <w:ind w:firstLine="851"/>
    </w:pPr>
  </w:style>
  <w:style w:type="character" w:customStyle="1" w:styleId="aa">
    <w:name w:val="Основной текст Знак"/>
    <w:basedOn w:val="a0"/>
    <w:link w:val="a9"/>
    <w:rsid w:val="0048530C"/>
    <w:rPr>
      <w:sz w:val="24"/>
    </w:rPr>
  </w:style>
  <w:style w:type="paragraph" w:customStyle="1" w:styleId="ab">
    <w:name w:val="Переменные"/>
    <w:basedOn w:val="a9"/>
    <w:pPr>
      <w:tabs>
        <w:tab w:val="left" w:pos="482"/>
      </w:tabs>
      <w:ind w:left="482" w:hanging="482"/>
    </w:pPr>
  </w:style>
  <w:style w:type="paragraph" w:styleId="ac">
    <w:name w:val="Document Map"/>
    <w:basedOn w:val="a"/>
    <w:link w:val="ad"/>
    <w:semiHidden/>
    <w:pPr>
      <w:shd w:val="clear" w:color="auto" w:fill="000080"/>
    </w:pPr>
  </w:style>
  <w:style w:type="character" w:customStyle="1" w:styleId="ad">
    <w:name w:val="Схема документа Знак"/>
    <w:basedOn w:val="a0"/>
    <w:link w:val="ac"/>
    <w:semiHidden/>
    <w:rsid w:val="0048530C"/>
    <w:rPr>
      <w:sz w:val="24"/>
      <w:shd w:val="clear" w:color="auto" w:fill="000080"/>
    </w:rPr>
  </w:style>
  <w:style w:type="paragraph" w:customStyle="1" w:styleId="ae">
    <w:name w:val="Формула"/>
    <w:basedOn w:val="a9"/>
    <w:pPr>
      <w:tabs>
        <w:tab w:val="center" w:pos="4536"/>
        <w:tab w:val="right" w:pos="9356"/>
      </w:tabs>
      <w:ind w:firstLine="0"/>
    </w:pPr>
  </w:style>
  <w:style w:type="paragraph" w:customStyle="1" w:styleId="af">
    <w:name w:val="Чертежный"/>
    <w:pPr>
      <w:ind w:firstLine="567"/>
      <w:jc w:val="both"/>
    </w:pPr>
    <w:rPr>
      <w:rFonts w:ascii="ISOCPEUR" w:hAnsi="ISOCPEUR"/>
      <w:i/>
      <w:sz w:val="28"/>
      <w:lang w:val="uk-UA"/>
    </w:rPr>
  </w:style>
  <w:style w:type="paragraph" w:customStyle="1" w:styleId="af0">
    <w:name w:val="Листинг программы"/>
    <w:pPr>
      <w:suppressAutoHyphens/>
      <w:ind w:firstLine="567"/>
      <w:jc w:val="both"/>
    </w:pPr>
    <w:rPr>
      <w:noProof/>
    </w:rPr>
  </w:style>
  <w:style w:type="paragraph" w:styleId="af1">
    <w:name w:val="annotation text"/>
    <w:basedOn w:val="a"/>
    <w:link w:val="af2"/>
    <w:semiHidden/>
    <w:pPr>
      <w:ind w:firstLine="567"/>
    </w:pPr>
    <w:rPr>
      <w:rFonts w:ascii="Journal" w:hAnsi="Journal"/>
    </w:rPr>
  </w:style>
  <w:style w:type="character" w:customStyle="1" w:styleId="af2">
    <w:name w:val="Текст примечания Знак"/>
    <w:basedOn w:val="a0"/>
    <w:link w:val="af1"/>
    <w:semiHidden/>
    <w:rsid w:val="0048530C"/>
    <w:rPr>
      <w:rFonts w:ascii="Journal" w:hAnsi="Journal"/>
      <w:sz w:val="24"/>
    </w:rPr>
  </w:style>
  <w:style w:type="paragraph" w:customStyle="1" w:styleId="ConsPlusNormal">
    <w:name w:val="ConsPlusNormal"/>
    <w:rsid w:val="00275F8D"/>
    <w:pPr>
      <w:widowControl w:val="0"/>
      <w:autoSpaceDE w:val="0"/>
      <w:autoSpaceDN w:val="0"/>
    </w:pPr>
    <w:rPr>
      <w:rFonts w:eastAsiaTheme="minorEastAsia"/>
      <w:sz w:val="24"/>
      <w:szCs w:val="22"/>
    </w:rPr>
  </w:style>
  <w:style w:type="paragraph" w:customStyle="1" w:styleId="ConsPlusNonformat">
    <w:name w:val="ConsPlusNonformat"/>
    <w:rsid w:val="00275F8D"/>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275F8D"/>
    <w:pPr>
      <w:widowControl w:val="0"/>
      <w:autoSpaceDE w:val="0"/>
      <w:autoSpaceDN w:val="0"/>
    </w:pPr>
    <w:rPr>
      <w:rFonts w:eastAsiaTheme="minorEastAsia"/>
      <w:b/>
      <w:sz w:val="24"/>
      <w:szCs w:val="22"/>
    </w:rPr>
  </w:style>
  <w:style w:type="paragraph" w:customStyle="1" w:styleId="ConsPlusCell">
    <w:name w:val="ConsPlusCell"/>
    <w:rsid w:val="00275F8D"/>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275F8D"/>
    <w:pPr>
      <w:widowControl w:val="0"/>
      <w:autoSpaceDE w:val="0"/>
      <w:autoSpaceDN w:val="0"/>
    </w:pPr>
    <w:rPr>
      <w:rFonts w:eastAsiaTheme="minorEastAsia"/>
      <w:sz w:val="24"/>
      <w:szCs w:val="22"/>
    </w:rPr>
  </w:style>
  <w:style w:type="paragraph" w:customStyle="1" w:styleId="ConsPlusTitlePage">
    <w:name w:val="ConsPlusTitlePage"/>
    <w:rsid w:val="00275F8D"/>
    <w:pPr>
      <w:widowControl w:val="0"/>
      <w:autoSpaceDE w:val="0"/>
      <w:autoSpaceDN w:val="0"/>
    </w:pPr>
    <w:rPr>
      <w:rFonts w:ascii="Tahoma" w:eastAsiaTheme="minorEastAsia" w:hAnsi="Tahoma" w:cs="Tahoma"/>
      <w:szCs w:val="22"/>
    </w:rPr>
  </w:style>
  <w:style w:type="paragraph" w:customStyle="1" w:styleId="ConsPlusJurTerm">
    <w:name w:val="ConsPlusJurTerm"/>
    <w:rsid w:val="00275F8D"/>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275F8D"/>
    <w:pPr>
      <w:widowControl w:val="0"/>
      <w:autoSpaceDE w:val="0"/>
      <w:autoSpaceDN w:val="0"/>
    </w:pPr>
    <w:rPr>
      <w:rFonts w:ascii="Arial" w:eastAsiaTheme="minorEastAsia" w:hAnsi="Arial" w:cs="Arial"/>
      <w:szCs w:val="22"/>
    </w:rPr>
  </w:style>
  <w:style w:type="paragraph" w:styleId="af3">
    <w:name w:val="Balloon Text"/>
    <w:basedOn w:val="a"/>
    <w:link w:val="af4"/>
    <w:semiHidden/>
    <w:unhideWhenUsed/>
    <w:rsid w:val="00386CD4"/>
    <w:rPr>
      <w:rFonts w:ascii="Segoe UI" w:hAnsi="Segoe UI" w:cs="Segoe UI"/>
      <w:sz w:val="18"/>
      <w:szCs w:val="18"/>
    </w:rPr>
  </w:style>
  <w:style w:type="character" w:customStyle="1" w:styleId="af4">
    <w:name w:val="Текст выноски Знак"/>
    <w:basedOn w:val="a0"/>
    <w:link w:val="af3"/>
    <w:semiHidden/>
    <w:rsid w:val="00386C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80739">
      <w:bodyDiv w:val="1"/>
      <w:marLeft w:val="0"/>
      <w:marRight w:val="0"/>
      <w:marTop w:val="0"/>
      <w:marBottom w:val="0"/>
      <w:divBdr>
        <w:top w:val="none" w:sz="0" w:space="0" w:color="auto"/>
        <w:left w:val="none" w:sz="0" w:space="0" w:color="auto"/>
        <w:bottom w:val="none" w:sz="0" w:space="0" w:color="auto"/>
        <w:right w:val="none" w:sz="0" w:space="0" w:color="auto"/>
      </w:divBdr>
    </w:div>
    <w:div w:id="1075280629">
      <w:bodyDiv w:val="1"/>
      <w:marLeft w:val="0"/>
      <w:marRight w:val="0"/>
      <w:marTop w:val="0"/>
      <w:marBottom w:val="0"/>
      <w:divBdr>
        <w:top w:val="none" w:sz="0" w:space="0" w:color="auto"/>
        <w:left w:val="none" w:sz="0" w:space="0" w:color="auto"/>
        <w:bottom w:val="none" w:sz="0" w:space="0" w:color="auto"/>
        <w:right w:val="none" w:sz="0" w:space="0" w:color="auto"/>
      </w:divBdr>
    </w:div>
    <w:div w:id="118798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998&amp;dst=109" TargetMode="External"/><Relationship Id="rId18" Type="http://schemas.openxmlformats.org/officeDocument/2006/relationships/hyperlink" Target="https://login.consultant.ru/link/?req=doc&amp;base=LAW&amp;n=454998&amp;dst=100752" TargetMode="External"/><Relationship Id="rId26" Type="http://schemas.openxmlformats.org/officeDocument/2006/relationships/hyperlink" Target="https://login.consultant.ru/link/?req=doc&amp;base=LAW&amp;n=492303&amp;dst=100012" TargetMode="External"/><Relationship Id="rId39" Type="http://schemas.openxmlformats.org/officeDocument/2006/relationships/hyperlink" Target="https://login.consultant.ru/link/?req=doc&amp;base=LAW&amp;n=454208" TargetMode="External"/><Relationship Id="rId21" Type="http://schemas.openxmlformats.org/officeDocument/2006/relationships/hyperlink" Target="https://login.consultant.ru/link/?req=doc&amp;base=LAW&amp;n=492303&amp;dst=100013" TargetMode="External"/><Relationship Id="rId34" Type="http://schemas.openxmlformats.org/officeDocument/2006/relationships/hyperlink" Target="https://login.consultant.ru/link/?req=doc&amp;base=LAW&amp;n=492303&amp;dst=100013" TargetMode="External"/><Relationship Id="rId42" Type="http://schemas.openxmlformats.org/officeDocument/2006/relationships/hyperlink" Target="https://login.consultant.ru/link/?req=doc&amp;base=SPB&amp;n=293526&amp;dst=10206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43469&amp;dst=100009" TargetMode="External"/><Relationship Id="rId29" Type="http://schemas.openxmlformats.org/officeDocument/2006/relationships/hyperlink" Target="https://login.consultant.ru/link/?req=doc&amp;base=LAW&amp;n=492303&amp;dst=100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1143&amp;dst=100434" TargetMode="External"/><Relationship Id="rId24" Type="http://schemas.openxmlformats.org/officeDocument/2006/relationships/hyperlink" Target="https://login.consultant.ru/link/?req=doc&amp;base=LAW&amp;n=492303&amp;dst=100013" TargetMode="External"/><Relationship Id="rId32" Type="http://schemas.openxmlformats.org/officeDocument/2006/relationships/hyperlink" Target="https://login.consultant.ru/link/?req=doc&amp;base=LAW&amp;n=492303&amp;dst=100012" TargetMode="External"/><Relationship Id="rId37" Type="http://schemas.openxmlformats.org/officeDocument/2006/relationships/hyperlink" Target="https://login.consultant.ru/link/?req=doc&amp;base=LAW&amp;n=492303&amp;dst=100013" TargetMode="External"/><Relationship Id="rId40" Type="http://schemas.openxmlformats.org/officeDocument/2006/relationships/hyperlink" Target="https://login.consultant.ru/link/?req=doc&amp;base=SPB&amp;n=293526&amp;dst=10194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09515&amp;dst=100667" TargetMode="External"/><Relationship Id="rId23" Type="http://schemas.openxmlformats.org/officeDocument/2006/relationships/hyperlink" Target="https://login.consultant.ru/link/?req=doc&amp;base=LAW&amp;n=492303&amp;dst=100013" TargetMode="External"/><Relationship Id="rId28" Type="http://schemas.openxmlformats.org/officeDocument/2006/relationships/hyperlink" Target="https://login.consultant.ru/link/?req=doc&amp;base=LAW&amp;n=492303&amp;dst=100013" TargetMode="External"/><Relationship Id="rId36" Type="http://schemas.openxmlformats.org/officeDocument/2006/relationships/hyperlink" Target="https://login.consultant.ru/link/?req=doc&amp;base=LAW&amp;n=492303&amp;dst=100013" TargetMode="External"/><Relationship Id="rId10" Type="http://schemas.openxmlformats.org/officeDocument/2006/relationships/hyperlink" Target="https://login.consultant.ru/link/?req=doc&amp;base=LAW&amp;n=454998&amp;dst=100830" TargetMode="External"/><Relationship Id="rId19" Type="http://schemas.openxmlformats.org/officeDocument/2006/relationships/hyperlink" Target="https://login.consultant.ru/link/?req=doc&amp;base=LAW&amp;n=454998" TargetMode="External"/><Relationship Id="rId31" Type="http://schemas.openxmlformats.org/officeDocument/2006/relationships/hyperlink" Target="https://login.consultant.ru/link/?req=doc&amp;base=LAW&amp;n=492303&amp;dst=100013"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454998&amp;dst=100203" TargetMode="External"/><Relationship Id="rId14" Type="http://schemas.openxmlformats.org/officeDocument/2006/relationships/hyperlink" Target="https://login.consultant.ru/link/?req=doc&amp;base=LAW&amp;n=474804&amp;dst=100012" TargetMode="External"/><Relationship Id="rId22" Type="http://schemas.openxmlformats.org/officeDocument/2006/relationships/hyperlink" Target="https://login.consultant.ru/link/?req=doc&amp;base=LAW&amp;n=492303&amp;dst=100013" TargetMode="External"/><Relationship Id="rId27" Type="http://schemas.openxmlformats.org/officeDocument/2006/relationships/hyperlink" Target="https://login.consultant.ru/link/?req=doc&amp;base=LAW&amp;n=492303&amp;dst=100013" TargetMode="External"/><Relationship Id="rId30" Type="http://schemas.openxmlformats.org/officeDocument/2006/relationships/hyperlink" Target="https://login.consultant.ru/link/?req=doc&amp;base=LAW&amp;n=492303&amp;dst=100013" TargetMode="External"/><Relationship Id="rId35" Type="http://schemas.openxmlformats.org/officeDocument/2006/relationships/hyperlink" Target="https://login.consultant.ru/link/?req=doc&amp;base=LAW&amp;n=492303&amp;dst=100013" TargetMode="External"/><Relationship Id="rId43" Type="http://schemas.openxmlformats.org/officeDocument/2006/relationships/header" Target="header1.xml"/><Relationship Id="rId8" Type="http://schemas.openxmlformats.org/officeDocument/2006/relationships/hyperlink" Target="https://login.consultant.ru/link/?req=doc&amp;base=LAW&amp;n=454998" TargetMode="External"/><Relationship Id="rId3" Type="http://schemas.openxmlformats.org/officeDocument/2006/relationships/styles" Target="styles.xml"/><Relationship Id="rId12" Type="http://schemas.openxmlformats.org/officeDocument/2006/relationships/hyperlink" Target="https://login.consultant.ru/link/?req=doc&amp;base=LAW&amp;n=454998&amp;dst=100529" TargetMode="External"/><Relationship Id="rId17" Type="http://schemas.openxmlformats.org/officeDocument/2006/relationships/hyperlink" Target="https://login.consultant.ru/link/?req=doc&amp;base=LAW&amp;n=454225&amp;dst=100118" TargetMode="External"/><Relationship Id="rId25" Type="http://schemas.openxmlformats.org/officeDocument/2006/relationships/hyperlink" Target="https://login.consultant.ru/link/?req=doc&amp;base=LAW&amp;n=492303&amp;dst=100013" TargetMode="External"/><Relationship Id="rId33" Type="http://schemas.openxmlformats.org/officeDocument/2006/relationships/hyperlink" Target="https://login.consultant.ru/link/?req=doc&amp;base=LAW&amp;n=492303&amp;dst=100013" TargetMode="External"/><Relationship Id="rId38" Type="http://schemas.openxmlformats.org/officeDocument/2006/relationships/hyperlink" Target="https://login.consultant.ru/link/?req=doc&amp;base=LAW&amp;n=477414&amp;dst=287" TargetMode="External"/><Relationship Id="rId46" Type="http://schemas.openxmlformats.org/officeDocument/2006/relationships/theme" Target="theme/theme1.xml"/><Relationship Id="rId20" Type="http://schemas.openxmlformats.org/officeDocument/2006/relationships/hyperlink" Target="https://login.consultant.ru/link/?req=doc&amp;base=LAW&amp;n=492303&amp;dst=100012" TargetMode="External"/><Relationship Id="rId41" Type="http://schemas.openxmlformats.org/officeDocument/2006/relationships/hyperlink" Target="https://login.consultant.ru/link/?req=doc&amp;base=LAW&amp;n=454998&amp;dst=1000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08814-9B6B-4D2C-934C-0E64B6417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20275</Words>
  <Characters>115568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Коган Ольга Георгиевна</dc:creator>
  <cp:keywords/>
  <dc:description/>
  <cp:lastModifiedBy>Коган Ольга Георгиевна</cp:lastModifiedBy>
  <cp:revision>3</cp:revision>
  <cp:lastPrinted>2025-03-17T06:16:00Z</cp:lastPrinted>
  <dcterms:created xsi:type="dcterms:W3CDTF">2025-03-25T14:08:00Z</dcterms:created>
  <dcterms:modified xsi:type="dcterms:W3CDTF">2025-03-25T14:08:00Z</dcterms:modified>
</cp:coreProperties>
</file>